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E476C"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b/>
          <w:kern w:val="0"/>
          <w:lang w:val="fr-FR" w:eastAsia="fr-FR"/>
        </w:rPr>
      </w:pPr>
    </w:p>
    <w:p w14:paraId="1FD6E3A9" w14:textId="77777777" w:rsidR="00094B45" w:rsidRPr="00094B45" w:rsidRDefault="00094B45" w:rsidP="00094B45">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kern w:val="0"/>
          <w:u w:val="single"/>
          <w:lang w:val="fr-FR" w:eastAsia="fr-FR"/>
        </w:rPr>
      </w:pPr>
    </w:p>
    <w:p w14:paraId="45BD861C" w14:textId="77777777" w:rsidR="00564739" w:rsidRDefault="00094B45" w:rsidP="00564739">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lang w:val="fr-FR" w:eastAsia="fr-FR"/>
        </w:rPr>
      </w:pPr>
      <w:r w:rsidRPr="00094B45">
        <w:rPr>
          <w:rFonts w:asciiTheme="minorHAnsi" w:eastAsia="Times New Roman" w:hAnsiTheme="minorHAnsi" w:cs="Open Sans"/>
          <w:b/>
          <w:caps/>
          <w:kern w:val="0"/>
          <w:u w:val="single"/>
          <w:lang w:val="fr-FR" w:eastAsia="fr-FR"/>
        </w:rPr>
        <w:t xml:space="preserve">Attestation </w:t>
      </w:r>
      <w:r w:rsidR="00564739">
        <w:rPr>
          <w:rFonts w:asciiTheme="minorHAnsi" w:eastAsia="Times New Roman" w:hAnsiTheme="minorHAnsi" w:cs="Open Sans"/>
          <w:b/>
          <w:caps/>
          <w:kern w:val="0"/>
          <w:u w:val="single"/>
          <w:lang w:val="fr-FR" w:eastAsia="fr-FR"/>
        </w:rPr>
        <w:t>D’</w:t>
      </w:r>
      <w:r w:rsidRPr="00094B45">
        <w:rPr>
          <w:rFonts w:asciiTheme="minorHAnsi" w:eastAsia="Times New Roman" w:hAnsiTheme="minorHAnsi" w:cs="Open Sans"/>
          <w:b/>
          <w:caps/>
          <w:kern w:val="0"/>
          <w:lang w:val="fr-FR" w:eastAsia="fr-FR"/>
        </w:rPr>
        <w:t xml:space="preserve">ENGAGEMENT </w:t>
      </w:r>
    </w:p>
    <w:p w14:paraId="2276200D" w14:textId="252FF685" w:rsidR="00094B45" w:rsidRPr="00094B45" w:rsidRDefault="00094B45" w:rsidP="00564739">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u w:val="single"/>
          <w:lang w:val="fr-FR" w:eastAsia="fr-FR"/>
        </w:rPr>
      </w:pPr>
      <w:r w:rsidRPr="00094B45">
        <w:rPr>
          <w:rFonts w:asciiTheme="minorHAnsi" w:eastAsia="Times New Roman" w:hAnsiTheme="minorHAnsi" w:cs="Open Sans"/>
          <w:b/>
          <w:caps/>
          <w:kern w:val="0"/>
          <w:lang w:val="fr-FR" w:eastAsia="fr-FR"/>
        </w:rPr>
        <w:t xml:space="preserve">Du </w:t>
      </w:r>
      <w:r w:rsidR="007D440D">
        <w:rPr>
          <w:rFonts w:asciiTheme="minorHAnsi" w:eastAsia="Times New Roman" w:hAnsiTheme="minorHAnsi" w:cs="Open Sans"/>
          <w:b/>
          <w:caps/>
          <w:kern w:val="0"/>
          <w:u w:val="single"/>
          <w:lang w:val="fr-FR" w:eastAsia="fr-FR"/>
        </w:rPr>
        <w:t>LEADPARTNER</w:t>
      </w:r>
    </w:p>
    <w:p w14:paraId="28B86226" w14:textId="77777777" w:rsidR="00094B45" w:rsidRPr="00094B45" w:rsidRDefault="00094B45" w:rsidP="00094B45">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lang w:val="fr-FR" w:eastAsia="fr-FR"/>
        </w:rPr>
      </w:pPr>
    </w:p>
    <w:p w14:paraId="65FC9B22" w14:textId="045AA1A2" w:rsidR="00094B45" w:rsidRPr="00094B45" w:rsidRDefault="00094B45" w:rsidP="00197CE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fr-BE"/>
        </w:rPr>
      </w:pPr>
      <w:proofErr w:type="gramStart"/>
      <w:r w:rsidRPr="00094B45">
        <w:rPr>
          <w:rFonts w:asciiTheme="minorHAnsi" w:hAnsiTheme="minorHAnsi" w:cs="Open Sans"/>
          <w:bCs/>
          <w:sz w:val="20"/>
          <w:szCs w:val="20"/>
          <w:lang w:val="fr-BE"/>
        </w:rPr>
        <w:t>à</w:t>
      </w:r>
      <w:proofErr w:type="gramEnd"/>
      <w:r w:rsidRPr="00094B45">
        <w:rPr>
          <w:rFonts w:asciiTheme="minorHAnsi" w:hAnsiTheme="minorHAnsi" w:cs="Open Sans"/>
          <w:bCs/>
          <w:sz w:val="20"/>
          <w:szCs w:val="20"/>
          <w:lang w:val="fr-BE"/>
        </w:rPr>
        <w:t xml:space="preserve"> participer à un </w:t>
      </w:r>
      <w:r w:rsidR="00197CE9" w:rsidRPr="00197CE9">
        <w:rPr>
          <w:rFonts w:asciiTheme="minorHAnsi" w:hAnsiTheme="minorHAnsi" w:cs="Open Sans"/>
          <w:bCs/>
          <w:sz w:val="20"/>
          <w:szCs w:val="20"/>
          <w:lang w:val="fr-BE"/>
        </w:rPr>
        <w:t>Sm</w:t>
      </w:r>
      <w:r w:rsidR="00197CE9">
        <w:rPr>
          <w:rFonts w:asciiTheme="minorHAnsi" w:hAnsiTheme="minorHAnsi" w:cs="Open Sans"/>
          <w:bCs/>
          <w:sz w:val="20"/>
          <w:szCs w:val="20"/>
          <w:lang w:val="fr-BE"/>
        </w:rPr>
        <w:t xml:space="preserve">all </w:t>
      </w:r>
      <w:proofErr w:type="spellStart"/>
      <w:r w:rsidR="00197CE9">
        <w:rPr>
          <w:rFonts w:asciiTheme="minorHAnsi" w:hAnsiTheme="minorHAnsi" w:cs="Open Sans"/>
          <w:bCs/>
          <w:sz w:val="20"/>
          <w:szCs w:val="20"/>
          <w:lang w:val="fr-BE"/>
        </w:rPr>
        <w:t>project</w:t>
      </w:r>
      <w:proofErr w:type="spellEnd"/>
      <w:r w:rsidR="00197CE9">
        <w:rPr>
          <w:rFonts w:asciiTheme="minorHAnsi" w:hAnsiTheme="minorHAnsi" w:cs="Open Sans"/>
          <w:bCs/>
          <w:sz w:val="20"/>
          <w:szCs w:val="20"/>
          <w:lang w:val="fr-BE"/>
        </w:rPr>
        <w:t xml:space="preserve"> « MAXI »</w:t>
      </w:r>
    </w:p>
    <w:p w14:paraId="533DEFF8" w14:textId="07F5DC32" w:rsidR="00094B45" w:rsidRPr="00094B45" w:rsidRDefault="00094B45" w:rsidP="00225611">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094B45">
        <w:rPr>
          <w:rFonts w:asciiTheme="minorHAnsi" w:hAnsiTheme="minorHAnsi" w:cs="Open Sans"/>
          <w:bCs/>
          <w:sz w:val="20"/>
          <w:szCs w:val="20"/>
          <w:lang w:val="en-US"/>
        </w:rPr>
        <w:t xml:space="preserve">dans le </w:t>
      </w:r>
      <w:r w:rsidR="00225611" w:rsidRPr="002B52EE">
        <w:rPr>
          <w:rFonts w:asciiTheme="minorHAnsi" w:hAnsiTheme="minorHAnsi" w:cs="Open Sans"/>
          <w:bCs/>
          <w:sz w:val="20"/>
          <w:szCs w:val="20"/>
          <w:lang w:val="en-US"/>
        </w:rPr>
        <w:t>c</w:t>
      </w:r>
      <w:r w:rsidRPr="00094B45">
        <w:rPr>
          <w:rFonts w:asciiTheme="minorHAnsi" w:hAnsiTheme="minorHAnsi" w:cs="Open Sans"/>
          <w:bCs/>
          <w:sz w:val="20"/>
          <w:szCs w:val="20"/>
          <w:lang w:val="en-US"/>
        </w:rPr>
        <w:t xml:space="preserve">adre </w:t>
      </w:r>
      <w:r w:rsidR="00225611" w:rsidRPr="002B52EE">
        <w:rPr>
          <w:rFonts w:asciiTheme="minorHAnsi" w:hAnsiTheme="minorHAnsi" w:cs="Open Sans"/>
          <w:bCs/>
          <w:sz w:val="20"/>
          <w:szCs w:val="20"/>
          <w:lang w:val="en-US"/>
        </w:rPr>
        <w:t xml:space="preserve">du </w:t>
      </w:r>
      <w:r w:rsidR="00EA10DE" w:rsidRPr="002B52EE">
        <w:rPr>
          <w:rFonts w:asciiTheme="minorHAnsi" w:hAnsiTheme="minorHAnsi" w:cs="Open Sans"/>
          <w:bCs/>
          <w:sz w:val="20"/>
          <w:szCs w:val="20"/>
          <w:lang w:val="en-US"/>
        </w:rPr>
        <w:t>Small Project Fund « People to People » Interreg Meuse-Rhin (NL-BE-DE)</w:t>
      </w:r>
    </w:p>
    <w:p w14:paraId="0A2BE253" w14:textId="77777777" w:rsidR="00094B45" w:rsidRPr="00094B45" w:rsidRDefault="00094B45" w:rsidP="002B52EE">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2FC103E7" w14:textId="77777777" w:rsidR="00DD1AD7"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soussigné (</w:t>
      </w:r>
      <w:r w:rsidRPr="00094B45">
        <w:rPr>
          <w:rFonts w:asciiTheme="minorHAnsi" w:eastAsia="Times New Roman" w:hAnsiTheme="minorHAnsi" w:cs="Open Sans"/>
          <w:i/>
          <w:iCs/>
          <w:kern w:val="0"/>
          <w:highlight w:val="lightGray"/>
          <w:lang w:val="fr-BE" w:eastAsia="fr-FR"/>
        </w:rPr>
        <w:t>Nom + Prénom + titre</w:t>
      </w:r>
      <w:r w:rsidRPr="00094B45">
        <w:rPr>
          <w:rFonts w:asciiTheme="minorHAnsi" w:eastAsia="Times New Roman" w:hAnsiTheme="minorHAnsi" w:cs="Open Sans"/>
          <w:kern w:val="0"/>
          <w:lang w:val="fr-FR" w:eastAsia="fr-FR"/>
        </w:rPr>
        <w:t>)</w:t>
      </w:r>
      <w:r w:rsidR="00DD1AD7">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représentant légal </w:t>
      </w:r>
    </w:p>
    <w:p w14:paraId="193FC517" w14:textId="3E53A280" w:rsidR="00094B45" w:rsidRPr="00094B45"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de</w:t>
      </w:r>
      <w:proofErr w:type="gramEnd"/>
      <w:r w:rsidRPr="00094B45">
        <w:rPr>
          <w:rFonts w:asciiTheme="minorHAnsi" w:eastAsia="Times New Roman" w:hAnsiTheme="minorHAnsi" w:cs="Open Sans"/>
          <w:kern w:val="0"/>
          <w:lang w:val="fr-FR" w:eastAsia="fr-FR"/>
        </w:rPr>
        <w:t xml:space="preserve"> </w:t>
      </w:r>
      <w:r w:rsidR="00DD1AD7">
        <w:rPr>
          <w:rFonts w:asciiTheme="minorHAnsi" w:eastAsia="Times New Roman" w:hAnsiTheme="minorHAnsi" w:cs="Open Sans"/>
          <w:kern w:val="0"/>
          <w:lang w:val="fr-FR" w:eastAsia="fr-FR"/>
        </w:rPr>
        <w:t>(</w:t>
      </w:r>
      <w:r w:rsidRPr="00094B45">
        <w:rPr>
          <w:rFonts w:asciiTheme="minorHAnsi" w:eastAsia="Times New Roman" w:hAnsiTheme="minorHAnsi" w:cs="Open Sans"/>
          <w:i/>
          <w:iCs/>
          <w:kern w:val="0"/>
          <w:highlight w:val="lightGray"/>
          <w:lang w:val="fr-BE" w:eastAsia="fr-FR"/>
        </w:rPr>
        <w:t>Nom de l’organisation</w:t>
      </w:r>
      <w:r w:rsidRPr="00094B45">
        <w:rPr>
          <w:rFonts w:asciiTheme="minorHAnsi" w:eastAsia="Times New Roman" w:hAnsiTheme="minorHAnsi" w:cs="Open Sans"/>
          <w:kern w:val="0"/>
          <w:lang w:val="fr-FR" w:eastAsia="fr-FR"/>
        </w:rPr>
        <w:t xml:space="preserve">) </w:t>
      </w:r>
    </w:p>
    <w:p w14:paraId="3E78D0E8" w14:textId="130ED5B0" w:rsidR="00094B45" w:rsidRPr="00094B45"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m’engage</w:t>
      </w:r>
      <w:proofErr w:type="gramEnd"/>
      <w:r w:rsidRPr="00094B45">
        <w:rPr>
          <w:rFonts w:asciiTheme="minorHAnsi" w:eastAsia="Times New Roman" w:hAnsiTheme="minorHAnsi" w:cs="Open Sans"/>
          <w:kern w:val="0"/>
          <w:lang w:val="fr-FR" w:eastAsia="fr-FR"/>
        </w:rPr>
        <w:t xml:space="preserve"> à réaliser, sous réserve de l’obtention de la subvention FEDER </w:t>
      </w:r>
      <w:r w:rsidR="00C8689E">
        <w:rPr>
          <w:rFonts w:asciiTheme="minorHAnsi" w:eastAsia="Times New Roman" w:hAnsiTheme="minorHAnsi" w:cs="Open Sans"/>
          <w:kern w:val="0"/>
          <w:lang w:val="fr-FR" w:eastAsia="fr-FR"/>
        </w:rPr>
        <w:t xml:space="preserve">du </w:t>
      </w:r>
      <w:r w:rsidR="00C05AD8">
        <w:rPr>
          <w:rFonts w:asciiTheme="minorHAnsi" w:eastAsia="Times New Roman" w:hAnsiTheme="minorHAnsi" w:cs="Open Sans"/>
          <w:kern w:val="0"/>
          <w:lang w:val="fr-FR" w:eastAsia="fr-FR"/>
        </w:rPr>
        <w:t xml:space="preserve">Small </w:t>
      </w:r>
      <w:proofErr w:type="spellStart"/>
      <w:r w:rsidR="00C05AD8">
        <w:rPr>
          <w:rFonts w:asciiTheme="minorHAnsi" w:eastAsia="Times New Roman" w:hAnsiTheme="minorHAnsi" w:cs="Open Sans"/>
          <w:kern w:val="0"/>
          <w:lang w:val="fr-FR" w:eastAsia="fr-FR"/>
        </w:rPr>
        <w:t>Prjoect</w:t>
      </w:r>
      <w:proofErr w:type="spellEnd"/>
      <w:r w:rsidR="00C05AD8">
        <w:rPr>
          <w:rFonts w:asciiTheme="minorHAnsi" w:eastAsia="Times New Roman" w:hAnsiTheme="minorHAnsi" w:cs="Open Sans"/>
          <w:kern w:val="0"/>
          <w:lang w:val="fr-FR" w:eastAsia="fr-FR"/>
        </w:rPr>
        <w:t xml:space="preserve"> </w:t>
      </w:r>
      <w:proofErr w:type="spellStart"/>
      <w:r w:rsidR="00C05AD8">
        <w:rPr>
          <w:rFonts w:asciiTheme="minorHAnsi" w:eastAsia="Times New Roman" w:hAnsiTheme="minorHAnsi" w:cs="Open Sans"/>
          <w:kern w:val="0"/>
          <w:lang w:val="fr-FR" w:eastAsia="fr-FR"/>
        </w:rPr>
        <w:t>Fund</w:t>
      </w:r>
      <w:proofErr w:type="spellEnd"/>
      <w:r w:rsidR="00C05AD8">
        <w:rPr>
          <w:rFonts w:asciiTheme="minorHAnsi" w:eastAsia="Times New Roman" w:hAnsiTheme="minorHAnsi" w:cs="Open Sans"/>
          <w:kern w:val="0"/>
          <w:lang w:val="fr-FR" w:eastAsia="fr-FR"/>
        </w:rPr>
        <w:t xml:space="preserve"> « People to People » Interreg </w:t>
      </w:r>
      <w:r w:rsidRPr="00094B45">
        <w:rPr>
          <w:rFonts w:asciiTheme="minorHAnsi" w:eastAsia="Times New Roman" w:hAnsiTheme="minorHAnsi" w:cs="Open Sans"/>
          <w:kern w:val="0"/>
          <w:lang w:val="fr-FR" w:eastAsia="fr-FR"/>
        </w:rPr>
        <w:t xml:space="preserve">Meuse-Rhin </w:t>
      </w:r>
      <w:r w:rsidR="00C05AD8">
        <w:rPr>
          <w:rFonts w:asciiTheme="minorHAnsi" w:eastAsia="Times New Roman" w:hAnsiTheme="minorHAnsi" w:cs="Open Sans"/>
          <w:kern w:val="0"/>
          <w:lang w:val="fr-FR" w:eastAsia="fr-FR"/>
        </w:rPr>
        <w:t>(NL-BE-DE)</w:t>
      </w:r>
      <w:r w:rsidRPr="00094B45">
        <w:rPr>
          <w:rFonts w:asciiTheme="minorHAnsi" w:eastAsia="Times New Roman" w:hAnsiTheme="minorHAnsi" w:cs="Open Sans"/>
          <w:kern w:val="0"/>
          <w:lang w:val="fr-FR" w:eastAsia="fr-FR"/>
        </w:rPr>
        <w:t xml:space="preserve">, et en partenariat avec : </w:t>
      </w:r>
    </w:p>
    <w:p w14:paraId="3BF32E0C"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7B3A4D0F" w14:textId="24FC74E4"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0C3390">
        <w:rPr>
          <w:rFonts w:asciiTheme="minorHAnsi" w:eastAsia="Times New Roman" w:hAnsiTheme="minorHAnsi" w:cs="Open Sans"/>
          <w:i/>
          <w:iCs/>
          <w:kern w:val="0"/>
          <w:highlight w:val="lightGray"/>
          <w:lang w:val="fr-BE" w:eastAsia="fr-FR"/>
        </w:rPr>
        <w:t xml:space="preserve">Nom partenaire 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06AB3C54" w14:textId="3ED846FD"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72360A00" w14:textId="09F58FDF"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1E2A97A4" w14:textId="134D0439"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630828F2" w14:textId="072E11C3"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681BADCE" w14:textId="4EAC4B0A" w:rsidR="00094B45" w:rsidRPr="00094B45" w:rsidRDefault="00BC240D" w:rsidP="00094B45">
      <w:pPr>
        <w:suppressAutoHyphens w:val="0"/>
        <w:autoSpaceDN/>
        <w:spacing w:after="120" w:line="240" w:lineRule="auto"/>
        <w:jc w:val="both"/>
        <w:rPr>
          <w:rFonts w:asciiTheme="minorHAnsi" w:eastAsia="Times New Roman" w:hAnsiTheme="minorHAnsi" w:cs="Open Sans"/>
          <w:kern w:val="0"/>
          <w:lang w:val="fr-FR" w:eastAsia="fr-FR"/>
        </w:rPr>
      </w:pPr>
      <w:proofErr w:type="gramStart"/>
      <w:r>
        <w:rPr>
          <w:rFonts w:asciiTheme="minorHAnsi" w:eastAsia="Times New Roman" w:hAnsiTheme="minorHAnsi" w:cs="Open Sans"/>
          <w:kern w:val="0"/>
          <w:lang w:val="fr-FR" w:eastAsia="fr-FR"/>
        </w:rPr>
        <w:t>l</w:t>
      </w:r>
      <w:r w:rsidR="00094B45" w:rsidRPr="00094B45">
        <w:rPr>
          <w:rFonts w:asciiTheme="minorHAnsi" w:eastAsia="Times New Roman" w:hAnsiTheme="minorHAnsi" w:cs="Open Sans"/>
          <w:kern w:val="0"/>
          <w:lang w:val="fr-FR" w:eastAsia="fr-FR"/>
        </w:rPr>
        <w:t>e</w:t>
      </w:r>
      <w:proofErr w:type="gramEnd"/>
      <w:r w:rsidR="00094B45" w:rsidRPr="00094B45">
        <w:rPr>
          <w:rFonts w:asciiTheme="minorHAnsi" w:eastAsia="Times New Roman" w:hAnsiTheme="minorHAnsi" w:cs="Open Sans"/>
          <w:kern w:val="0"/>
          <w:lang w:val="fr-FR" w:eastAsia="fr-FR"/>
        </w:rPr>
        <w:t xml:space="preserve"> </w:t>
      </w:r>
      <w:r>
        <w:rPr>
          <w:rFonts w:asciiTheme="minorHAnsi" w:eastAsia="Times New Roman" w:hAnsiTheme="minorHAnsi" w:cs="Open Sans"/>
          <w:kern w:val="0"/>
          <w:lang w:val="fr-FR" w:eastAsia="fr-FR"/>
        </w:rPr>
        <w:t xml:space="preserve">Small </w:t>
      </w:r>
      <w:proofErr w:type="spellStart"/>
      <w:r>
        <w:rPr>
          <w:rFonts w:asciiTheme="minorHAnsi" w:eastAsia="Times New Roman" w:hAnsiTheme="minorHAnsi" w:cs="Open Sans"/>
          <w:kern w:val="0"/>
          <w:lang w:val="fr-FR" w:eastAsia="fr-FR"/>
        </w:rPr>
        <w:t>project</w:t>
      </w:r>
      <w:proofErr w:type="spellEnd"/>
      <w:r w:rsidR="00094B45" w:rsidRPr="00094B45">
        <w:rPr>
          <w:rFonts w:asciiTheme="minorHAnsi" w:eastAsia="Times New Roman" w:hAnsiTheme="minorHAnsi" w:cs="Open Sans"/>
          <w:kern w:val="0"/>
          <w:lang w:val="fr-FR" w:eastAsia="fr-FR"/>
        </w:rPr>
        <w:t xml:space="preserve"> transfrontalier intitulé : </w:t>
      </w:r>
    </w:p>
    <w:p w14:paraId="08E7A888" w14:textId="42C792ED" w:rsidR="00094B45" w:rsidRPr="00094B45" w:rsidRDefault="00BC240D" w:rsidP="00094B45">
      <w:pPr>
        <w:suppressAutoHyphens w:val="0"/>
        <w:autoSpaceDN/>
        <w:spacing w:after="120" w:line="240" w:lineRule="auto"/>
        <w:jc w:val="both"/>
        <w:rPr>
          <w:rFonts w:asciiTheme="minorHAnsi" w:eastAsia="Times New Roman" w:hAnsiTheme="minorHAnsi" w:cs="Open Sans"/>
          <w:kern w:val="0"/>
          <w:lang w:val="fr-FR" w:eastAsia="fr-FR"/>
        </w:rPr>
      </w:pPr>
      <w:r>
        <w:rPr>
          <w:rFonts w:asciiTheme="minorHAnsi" w:eastAsia="Times New Roman" w:hAnsiTheme="minorHAnsi" w:cs="Open Sans"/>
          <w:kern w:val="0"/>
          <w:lang w:val="fr-FR" w:eastAsia="fr-FR"/>
        </w:rPr>
        <w:t>(</w:t>
      </w:r>
      <w:r w:rsidRPr="00AF11FA">
        <w:rPr>
          <w:rFonts w:asciiTheme="minorHAnsi" w:eastAsia="Times New Roman" w:hAnsiTheme="minorHAnsi" w:cs="Open Sans"/>
          <w:i/>
          <w:iCs/>
          <w:kern w:val="0"/>
          <w:highlight w:val="lightGray"/>
          <w:lang w:val="fr-BE" w:eastAsia="fr-FR"/>
        </w:rPr>
        <w:t xml:space="preserve">Nom du Small </w:t>
      </w:r>
      <w:proofErr w:type="spellStart"/>
      <w:r w:rsidRPr="00AF11FA">
        <w:rPr>
          <w:rFonts w:asciiTheme="minorHAnsi" w:eastAsia="Times New Roman" w:hAnsiTheme="minorHAnsi" w:cs="Open Sans"/>
          <w:i/>
          <w:iCs/>
          <w:kern w:val="0"/>
          <w:highlight w:val="lightGray"/>
          <w:lang w:val="fr-BE" w:eastAsia="fr-FR"/>
        </w:rPr>
        <w:t>project</w:t>
      </w:r>
      <w:proofErr w:type="spellEnd"/>
      <w:r>
        <w:rPr>
          <w:rFonts w:asciiTheme="minorHAnsi" w:eastAsia="Times New Roman" w:hAnsiTheme="minorHAnsi" w:cs="Open Sans"/>
          <w:kern w:val="0"/>
          <w:lang w:val="fr-FR" w:eastAsia="fr-FR"/>
        </w:rPr>
        <w:t>)</w:t>
      </w:r>
    </w:p>
    <w:p w14:paraId="3A392413" w14:textId="5AB13BF2"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Pour la réalisation de ce </w:t>
      </w:r>
      <w:r w:rsidR="00614194">
        <w:rPr>
          <w:rFonts w:asciiTheme="minorHAnsi" w:eastAsia="Times New Roman" w:hAnsiTheme="minorHAnsi" w:cs="Open Sans"/>
          <w:kern w:val="0"/>
          <w:lang w:val="fr-FR" w:eastAsia="fr-FR"/>
        </w:rPr>
        <w:t xml:space="preserve">Small </w:t>
      </w:r>
      <w:proofErr w:type="spellStart"/>
      <w:r w:rsidR="00614194">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je sollicite le financement du </w:t>
      </w:r>
      <w:r w:rsidR="00F65D83">
        <w:rPr>
          <w:rFonts w:asciiTheme="minorHAnsi" w:eastAsia="Times New Roman" w:hAnsiTheme="minorHAnsi" w:cs="Open Sans"/>
          <w:kern w:val="0"/>
          <w:lang w:val="fr-FR" w:eastAsia="fr-FR"/>
        </w:rPr>
        <w:t xml:space="preserve">Small Project </w:t>
      </w:r>
      <w:proofErr w:type="spellStart"/>
      <w:r w:rsidR="00F65D83">
        <w:rPr>
          <w:rFonts w:asciiTheme="minorHAnsi" w:eastAsia="Times New Roman" w:hAnsiTheme="minorHAnsi" w:cs="Open Sans"/>
          <w:kern w:val="0"/>
          <w:lang w:val="fr-FR" w:eastAsia="fr-FR"/>
        </w:rPr>
        <w:t>Fund</w:t>
      </w:r>
      <w:proofErr w:type="spellEnd"/>
      <w:r w:rsidR="00F65D83">
        <w:rPr>
          <w:rFonts w:asciiTheme="minorHAnsi" w:eastAsia="Times New Roman" w:hAnsiTheme="minorHAnsi" w:cs="Open Sans"/>
          <w:kern w:val="0"/>
          <w:lang w:val="fr-FR" w:eastAsia="fr-FR"/>
        </w:rPr>
        <w:t xml:space="preserve"> « People</w:t>
      </w:r>
      <w:r w:rsidR="004362C1">
        <w:rPr>
          <w:rFonts w:asciiTheme="minorHAnsi" w:eastAsia="Times New Roman" w:hAnsiTheme="minorHAnsi" w:cs="Open Sans"/>
          <w:kern w:val="0"/>
          <w:lang w:val="fr-FR" w:eastAsia="fr-FR"/>
        </w:rPr>
        <w:t xml:space="preserve"> </w:t>
      </w:r>
      <w:r w:rsidR="00F65D83">
        <w:rPr>
          <w:rFonts w:asciiTheme="minorHAnsi" w:eastAsia="Times New Roman" w:hAnsiTheme="minorHAnsi" w:cs="Open Sans"/>
          <w:kern w:val="0"/>
          <w:lang w:val="fr-FR" w:eastAsia="fr-FR"/>
        </w:rPr>
        <w:t xml:space="preserve">to People » Interreg Meuse-Rhin (NL-BE-DE) </w:t>
      </w:r>
      <w:r w:rsidRPr="00094B45">
        <w:rPr>
          <w:rFonts w:asciiTheme="minorHAnsi" w:eastAsia="Times New Roman" w:hAnsiTheme="minorHAnsi" w:cs="Open Sans"/>
          <w:kern w:val="0"/>
          <w:lang w:val="fr-FR" w:eastAsia="fr-FR"/>
        </w:rPr>
        <w:t>pour un coût prévisionnel de …………………</w:t>
      </w:r>
      <w:r w:rsidR="00361BB3">
        <w:rPr>
          <w:rFonts w:asciiTheme="minorHAnsi" w:eastAsia="Times New Roman" w:hAnsiTheme="minorHAnsi" w:cs="Open Sans"/>
          <w:kern w:val="0"/>
          <w:lang w:val="fr-FR" w:eastAsia="fr-FR"/>
        </w:rPr>
        <w:t>e</w:t>
      </w:r>
      <w:r w:rsidRPr="00094B45">
        <w:rPr>
          <w:rFonts w:asciiTheme="minorHAnsi" w:eastAsia="Times New Roman" w:hAnsiTheme="minorHAnsi" w:cs="Open Sans"/>
          <w:kern w:val="0"/>
          <w:lang w:val="fr-FR" w:eastAsia="fr-FR"/>
        </w:rPr>
        <w:t>uros (</w:t>
      </w:r>
      <w:r w:rsidRPr="00094B45">
        <w:rPr>
          <w:rFonts w:asciiTheme="minorHAnsi" w:eastAsia="Times New Roman" w:hAnsiTheme="minorHAnsi" w:cs="Open Sans"/>
          <w:kern w:val="0"/>
          <w:u w:val="single"/>
          <w:lang w:val="fr-FR" w:eastAsia="fr-FR"/>
        </w:rPr>
        <w:t xml:space="preserve">montant </w:t>
      </w:r>
      <w:r w:rsidR="00361BB3">
        <w:rPr>
          <w:rFonts w:asciiTheme="minorHAnsi" w:eastAsia="Times New Roman" w:hAnsiTheme="minorHAnsi" w:cs="Open Sans"/>
          <w:kern w:val="0"/>
          <w:u w:val="single"/>
          <w:lang w:val="fr-FR" w:eastAsia="fr-FR"/>
        </w:rPr>
        <w:t xml:space="preserve">des coûts </w:t>
      </w:r>
      <w:r w:rsidRPr="00094B45">
        <w:rPr>
          <w:rFonts w:asciiTheme="minorHAnsi" w:eastAsia="Times New Roman" w:hAnsiTheme="minorHAnsi" w:cs="Open Sans"/>
          <w:kern w:val="0"/>
          <w:u w:val="single"/>
          <w:lang w:val="fr-FR" w:eastAsia="fr-FR"/>
        </w:rPr>
        <w:t>tot</w:t>
      </w:r>
      <w:r w:rsidR="00361BB3">
        <w:rPr>
          <w:rFonts w:asciiTheme="minorHAnsi" w:eastAsia="Times New Roman" w:hAnsiTheme="minorHAnsi" w:cs="Open Sans"/>
          <w:kern w:val="0"/>
          <w:u w:val="single"/>
          <w:lang w:val="fr-FR" w:eastAsia="fr-FR"/>
        </w:rPr>
        <w:t>aux</w:t>
      </w:r>
      <w:ins w:id="0" w:author="Sonja Fickers" w:date="2025-07-28T09:02:00Z" w16du:dateUtc="2025-07-28T07:02:00Z">
        <w:r w:rsidR="00780771">
          <w:rPr>
            <w:rFonts w:asciiTheme="minorHAnsi" w:eastAsia="Times New Roman" w:hAnsiTheme="minorHAnsi" w:cs="Open Sans"/>
            <w:kern w:val="0"/>
            <w:u w:val="single"/>
            <w:lang w:val="fr-FR" w:eastAsia="fr-FR"/>
          </w:rPr>
          <w:t xml:space="preserve"> subsidiables</w:t>
        </w:r>
      </w:ins>
      <w:r w:rsidRPr="00094B45">
        <w:rPr>
          <w:rFonts w:asciiTheme="minorHAnsi" w:eastAsia="Times New Roman" w:hAnsiTheme="minorHAnsi" w:cs="Open Sans"/>
          <w:kern w:val="0"/>
          <w:lang w:val="fr-FR" w:eastAsia="fr-FR"/>
        </w:rPr>
        <w:t xml:space="preserve"> du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w:t>
      </w:r>
    </w:p>
    <w:p w14:paraId="3D29CF5C" w14:textId="551B75F1"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Dûment désigné par les autres opérateurs, j’accepte la fonction d’opérateur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et m’engage à respecter les obligations lui incombant. A ce titre, j’introduis le dossier de demande de subvention pour le compte de l’ensemble des opérateurs du projet, auprès </w:t>
      </w:r>
      <w:r w:rsidR="006E1F06">
        <w:rPr>
          <w:rFonts w:asciiTheme="minorHAnsi" w:eastAsia="Times New Roman" w:hAnsiTheme="minorHAnsi" w:cs="Open Sans"/>
          <w:kern w:val="0"/>
          <w:lang w:val="fr-FR" w:eastAsia="fr-FR"/>
        </w:rPr>
        <w:t xml:space="preserve">du management </w:t>
      </w:r>
      <w:r w:rsidR="007D440D">
        <w:rPr>
          <w:rFonts w:asciiTheme="minorHAnsi" w:eastAsia="Times New Roman" w:hAnsiTheme="minorHAnsi" w:cs="Open Sans"/>
          <w:kern w:val="0"/>
          <w:lang w:val="fr-FR" w:eastAsia="fr-FR"/>
        </w:rPr>
        <w:t xml:space="preserve">du </w:t>
      </w:r>
      <w:r w:rsidR="006E1F06">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du </w:t>
      </w:r>
      <w:r w:rsidR="006E1F06">
        <w:rPr>
          <w:rFonts w:asciiTheme="minorHAnsi" w:eastAsia="Times New Roman" w:hAnsiTheme="minorHAnsi" w:cs="Open Sans"/>
          <w:kern w:val="0"/>
          <w:lang w:val="fr-FR" w:eastAsia="fr-FR"/>
        </w:rPr>
        <w:t xml:space="preserve">bureau administratif </w:t>
      </w:r>
      <w:r w:rsidR="00E8067E">
        <w:rPr>
          <w:rFonts w:asciiTheme="minorHAnsi" w:eastAsia="Times New Roman" w:hAnsiTheme="minorHAnsi" w:cs="Open Sans"/>
          <w:kern w:val="0"/>
          <w:lang w:val="fr-FR" w:eastAsia="fr-FR"/>
        </w:rPr>
        <w:t>du GECT Euregio Meuse-Rhin</w:t>
      </w:r>
      <w:r w:rsidRPr="00094B45">
        <w:rPr>
          <w:rFonts w:asciiTheme="minorHAnsi" w:eastAsia="Times New Roman" w:hAnsiTheme="minorHAnsi" w:cs="Open Sans"/>
          <w:kern w:val="0"/>
          <w:lang w:val="fr-FR" w:eastAsia="fr-FR"/>
        </w:rPr>
        <w:t xml:space="preserve">, institution responsable </w:t>
      </w:r>
      <w:r w:rsidR="00E8067E" w:rsidRPr="00094B45">
        <w:rPr>
          <w:rFonts w:asciiTheme="minorHAnsi" w:eastAsia="Times New Roman" w:hAnsiTheme="minorHAnsi" w:cs="Open Sans"/>
          <w:kern w:val="0"/>
          <w:lang w:val="fr-FR" w:eastAsia="fr-FR"/>
        </w:rPr>
        <w:t xml:space="preserve">du </w:t>
      </w:r>
      <w:r w:rsidR="00E8067E">
        <w:rPr>
          <w:rFonts w:asciiTheme="minorHAnsi" w:eastAsia="Times New Roman" w:hAnsiTheme="minorHAnsi" w:cs="Open Sans"/>
          <w:kern w:val="0"/>
          <w:lang w:val="fr-FR" w:eastAsia="fr-FR"/>
        </w:rPr>
        <w:t xml:space="preserve">Small Project </w:t>
      </w:r>
      <w:proofErr w:type="spellStart"/>
      <w:r w:rsidR="00E8067E">
        <w:rPr>
          <w:rFonts w:asciiTheme="minorHAnsi" w:eastAsia="Times New Roman" w:hAnsiTheme="minorHAnsi" w:cs="Open Sans"/>
          <w:kern w:val="0"/>
          <w:lang w:val="fr-FR" w:eastAsia="fr-FR"/>
        </w:rPr>
        <w:t>Fund</w:t>
      </w:r>
      <w:proofErr w:type="spellEnd"/>
      <w:r w:rsidR="00E8067E">
        <w:rPr>
          <w:rFonts w:asciiTheme="minorHAnsi" w:eastAsia="Times New Roman" w:hAnsiTheme="minorHAnsi" w:cs="Open Sans"/>
          <w:kern w:val="0"/>
          <w:lang w:val="fr-FR" w:eastAsia="fr-FR"/>
        </w:rPr>
        <w:t xml:space="preserve"> « People</w:t>
      </w:r>
      <w:r w:rsidR="00167D3B">
        <w:rPr>
          <w:rFonts w:asciiTheme="minorHAnsi" w:eastAsia="Times New Roman" w:hAnsiTheme="minorHAnsi" w:cs="Open Sans"/>
          <w:kern w:val="0"/>
          <w:lang w:val="fr-FR" w:eastAsia="fr-FR"/>
        </w:rPr>
        <w:t xml:space="preserve"> </w:t>
      </w:r>
      <w:r w:rsidR="00E8067E">
        <w:rPr>
          <w:rFonts w:asciiTheme="minorHAnsi" w:eastAsia="Times New Roman" w:hAnsiTheme="minorHAnsi" w:cs="Open Sans"/>
          <w:kern w:val="0"/>
          <w:lang w:val="fr-FR" w:eastAsia="fr-FR"/>
        </w:rPr>
        <w:t>to People » Interreg Meuse-Rhin (NL-BE-DE)</w:t>
      </w:r>
      <w:r w:rsidRPr="00094B45">
        <w:rPr>
          <w:rFonts w:asciiTheme="minorHAnsi" w:eastAsia="Times New Roman" w:hAnsiTheme="minorHAnsi" w:cs="Open Sans"/>
          <w:kern w:val="0"/>
          <w:lang w:val="fr-FR" w:eastAsia="fr-FR"/>
        </w:rPr>
        <w:t>.</w:t>
      </w:r>
    </w:p>
    <w:p w14:paraId="3ABF6F7B" w14:textId="436D36DF" w:rsidR="00094B45" w:rsidRPr="00AF11FA" w:rsidRDefault="00094B45" w:rsidP="000C3C76">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J'ai lu le manuel pour </w:t>
      </w:r>
      <w:r w:rsidR="00995372">
        <w:rPr>
          <w:rFonts w:asciiTheme="minorHAnsi" w:eastAsia="Times New Roman" w:hAnsiTheme="minorHAnsi" w:cs="Open Sans"/>
          <w:kern w:val="0"/>
          <w:lang w:val="fr-FR" w:eastAsia="fr-FR"/>
        </w:rPr>
        <w:t xml:space="preserve">Small </w:t>
      </w:r>
      <w:proofErr w:type="spellStart"/>
      <w:r w:rsidR="00995372">
        <w:rPr>
          <w:rFonts w:asciiTheme="minorHAnsi" w:eastAsia="Times New Roman" w:hAnsiTheme="minorHAnsi" w:cs="Open Sans"/>
          <w:kern w:val="0"/>
          <w:lang w:val="fr-FR" w:eastAsia="fr-FR"/>
        </w:rPr>
        <w:t>projects</w:t>
      </w:r>
      <w:proofErr w:type="spellEnd"/>
      <w:r w:rsidR="00995372">
        <w:rPr>
          <w:rFonts w:asciiTheme="minorHAnsi" w:eastAsia="Times New Roman" w:hAnsiTheme="minorHAnsi" w:cs="Open Sans"/>
          <w:kern w:val="0"/>
          <w:lang w:val="fr-FR" w:eastAsia="fr-FR"/>
        </w:rPr>
        <w:t xml:space="preserve"> « MAXI »</w:t>
      </w:r>
      <w:r w:rsidRPr="00094B45">
        <w:rPr>
          <w:rFonts w:asciiTheme="minorHAnsi" w:eastAsia="Times New Roman" w:hAnsiTheme="minorHAnsi" w:cs="Open Sans"/>
          <w:kern w:val="0"/>
          <w:lang w:val="fr-FR" w:eastAsia="fr-FR"/>
        </w:rPr>
        <w:t>. Je suis familier avec les exigences pour l'octroi d'une subvention.</w:t>
      </w:r>
    </w:p>
    <w:p w14:paraId="5D2494A1" w14:textId="66D8F471" w:rsidR="00094B45" w:rsidRPr="00094B45" w:rsidRDefault="00094B45" w:rsidP="000C3C76">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m'engage à réaliser les </w:t>
      </w:r>
      <w:proofErr w:type="spellStart"/>
      <w:r w:rsidR="0061020A">
        <w:rPr>
          <w:rFonts w:asciiTheme="minorHAnsi" w:eastAsia="Times New Roman" w:hAnsiTheme="minorHAnsi" w:cs="Open Sans"/>
          <w:kern w:val="0"/>
          <w:lang w:val="fr-FR" w:eastAsia="fr-FR"/>
        </w:rPr>
        <w:t>milestones</w:t>
      </w:r>
      <w:proofErr w:type="spellEnd"/>
      <w:r w:rsidR="007D440D">
        <w:rPr>
          <w:rFonts w:asciiTheme="minorHAnsi" w:eastAsia="Times New Roman" w:hAnsiTheme="minorHAnsi" w:cs="Open Sans"/>
          <w:kern w:val="0"/>
          <w:lang w:val="fr-FR" w:eastAsia="fr-FR"/>
        </w:rPr>
        <w:t xml:space="preserve"> (étapes)</w:t>
      </w:r>
      <w:r w:rsidR="0061020A"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indiquées dans la demande de subvention avec les autres partenaires mentionnés, conformément aux critères et règles en vigueur pour le </w:t>
      </w:r>
      <w:r w:rsidR="0061020A">
        <w:rPr>
          <w:rFonts w:asciiTheme="minorHAnsi" w:eastAsia="Times New Roman" w:hAnsiTheme="minorHAnsi" w:cs="Open Sans"/>
          <w:kern w:val="0"/>
          <w:lang w:val="fr-FR" w:eastAsia="fr-FR"/>
        </w:rPr>
        <w:t xml:space="preserve">Small Project </w:t>
      </w:r>
      <w:proofErr w:type="spellStart"/>
      <w:r w:rsidR="0061020A">
        <w:rPr>
          <w:rFonts w:asciiTheme="minorHAnsi" w:eastAsia="Times New Roman" w:hAnsiTheme="minorHAnsi" w:cs="Open Sans"/>
          <w:kern w:val="0"/>
          <w:lang w:val="fr-FR" w:eastAsia="fr-FR"/>
        </w:rPr>
        <w:t>Fund</w:t>
      </w:r>
      <w:proofErr w:type="spellEnd"/>
      <w:r w:rsidR="0061020A">
        <w:rPr>
          <w:rFonts w:asciiTheme="minorHAnsi" w:eastAsia="Times New Roman" w:hAnsiTheme="minorHAnsi" w:cs="Open Sans"/>
          <w:kern w:val="0"/>
          <w:lang w:val="fr-FR" w:eastAsia="fr-FR"/>
        </w:rPr>
        <w:t xml:space="preserve"> « People</w:t>
      </w:r>
      <w:r w:rsidR="00167D3B">
        <w:rPr>
          <w:rFonts w:asciiTheme="minorHAnsi" w:eastAsia="Times New Roman" w:hAnsiTheme="minorHAnsi" w:cs="Open Sans"/>
          <w:kern w:val="0"/>
          <w:lang w:val="fr-FR" w:eastAsia="fr-FR"/>
        </w:rPr>
        <w:t xml:space="preserve"> </w:t>
      </w:r>
      <w:r w:rsidR="0061020A">
        <w:rPr>
          <w:rFonts w:asciiTheme="minorHAnsi" w:eastAsia="Times New Roman" w:hAnsiTheme="minorHAnsi" w:cs="Open Sans"/>
          <w:kern w:val="0"/>
          <w:lang w:val="fr-FR" w:eastAsia="fr-FR"/>
        </w:rPr>
        <w:t>to People » Interreg Meuse-Rhin (NL-BE-DE)</w:t>
      </w:r>
      <w:r w:rsidRPr="00094B45">
        <w:rPr>
          <w:rFonts w:asciiTheme="minorHAnsi" w:eastAsia="Times New Roman" w:hAnsiTheme="minorHAnsi" w:cs="Open Sans"/>
          <w:kern w:val="0"/>
          <w:lang w:val="fr-FR" w:eastAsia="fr-FR"/>
        </w:rPr>
        <w:t xml:space="preserve">, et à veiller ensemble à la mise en œuvre de la demande de subvention proposée, pour autant que celle-ci soit approuvée par </w:t>
      </w:r>
      <w:r w:rsidR="007D440D">
        <w:rPr>
          <w:rFonts w:asciiTheme="minorHAnsi" w:eastAsia="Times New Roman" w:hAnsiTheme="minorHAnsi" w:cs="Open Sans"/>
          <w:kern w:val="0"/>
          <w:lang w:val="fr-FR" w:eastAsia="fr-FR"/>
        </w:rPr>
        <w:t xml:space="preserve">le </w:t>
      </w:r>
      <w:r w:rsidR="00167D3B">
        <w:rPr>
          <w:rFonts w:asciiTheme="minorHAnsi" w:eastAsia="Times New Roman" w:hAnsiTheme="minorHAnsi" w:cs="Open Sans"/>
          <w:kern w:val="0"/>
          <w:lang w:val="fr-FR" w:eastAsia="fr-FR"/>
        </w:rPr>
        <w:t xml:space="preserve">SPF </w:t>
      </w:r>
      <w:proofErr w:type="spellStart"/>
      <w:r w:rsidR="00167D3B">
        <w:rPr>
          <w:rFonts w:asciiTheme="minorHAnsi" w:eastAsia="Times New Roman" w:hAnsiTheme="minorHAnsi" w:cs="Open Sans"/>
          <w:kern w:val="0"/>
          <w:lang w:val="fr-FR" w:eastAsia="fr-FR"/>
        </w:rPr>
        <w:t>Selection</w:t>
      </w:r>
      <w:proofErr w:type="spellEnd"/>
      <w:r w:rsidR="00167D3B">
        <w:rPr>
          <w:rFonts w:asciiTheme="minorHAnsi" w:eastAsia="Times New Roman" w:hAnsiTheme="minorHAnsi" w:cs="Open Sans"/>
          <w:kern w:val="0"/>
          <w:lang w:val="fr-FR" w:eastAsia="fr-FR"/>
        </w:rPr>
        <w:t xml:space="preserve"> </w:t>
      </w:r>
      <w:proofErr w:type="spellStart"/>
      <w:r w:rsidR="00167D3B">
        <w:rPr>
          <w:rFonts w:asciiTheme="minorHAnsi" w:eastAsia="Times New Roman" w:hAnsiTheme="minorHAnsi" w:cs="Open Sans"/>
          <w:kern w:val="0"/>
          <w:lang w:val="fr-FR" w:eastAsia="fr-FR"/>
        </w:rPr>
        <w:t>Committee</w:t>
      </w:r>
      <w:proofErr w:type="spellEnd"/>
      <w:r w:rsidRPr="00094B45">
        <w:rPr>
          <w:rFonts w:asciiTheme="minorHAnsi" w:eastAsia="Times New Roman" w:hAnsiTheme="minorHAnsi" w:cs="Open Sans"/>
          <w:kern w:val="0"/>
          <w:lang w:val="fr-FR" w:eastAsia="fr-FR"/>
        </w:rPr>
        <w:t>.</w:t>
      </w:r>
    </w:p>
    <w:p w14:paraId="5F66C13F" w14:textId="19888D5F" w:rsidR="00094B45" w:rsidRPr="00094B45" w:rsidRDefault="00094B45" w:rsidP="00AF11FA">
      <w:pPr>
        <w:suppressAutoHyphens w:val="0"/>
        <w:autoSpaceDN/>
        <w:spacing w:after="120" w:line="240" w:lineRule="auto"/>
        <w:ind w:left="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Avec l'approbation de la demande de subvention, la durée du </w:t>
      </w:r>
      <w:r w:rsidR="004362C1">
        <w:rPr>
          <w:rFonts w:asciiTheme="minorHAnsi" w:eastAsia="Times New Roman" w:hAnsiTheme="minorHAnsi" w:cs="Open Sans"/>
          <w:kern w:val="0"/>
          <w:lang w:val="fr-FR" w:eastAsia="fr-FR"/>
        </w:rPr>
        <w:t xml:space="preserve">Small </w:t>
      </w:r>
      <w:proofErr w:type="spellStart"/>
      <w:r w:rsidR="004362C1">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les preuves de réalisations requises par </w:t>
      </w:r>
      <w:proofErr w:type="spellStart"/>
      <w:r w:rsidR="004362C1">
        <w:rPr>
          <w:rFonts w:asciiTheme="minorHAnsi" w:eastAsia="Times New Roman" w:hAnsiTheme="minorHAnsi" w:cs="Open Sans"/>
          <w:kern w:val="0"/>
          <w:lang w:val="fr-FR" w:eastAsia="fr-FR"/>
        </w:rPr>
        <w:t>milestone</w:t>
      </w:r>
      <w:proofErr w:type="spellEnd"/>
      <w:r w:rsidR="004362C1"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ainsi que les montants </w:t>
      </w:r>
      <w:r w:rsidR="001835B7">
        <w:rPr>
          <w:rFonts w:asciiTheme="minorHAnsi" w:eastAsia="Times New Roman" w:hAnsiTheme="minorHAnsi" w:cs="Open Sans"/>
          <w:kern w:val="0"/>
          <w:lang w:val="fr-FR" w:eastAsia="fr-FR"/>
        </w:rPr>
        <w:t>fixes</w:t>
      </w:r>
      <w:r w:rsidR="001835B7"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liés aux </w:t>
      </w:r>
      <w:proofErr w:type="spellStart"/>
      <w:r w:rsidR="00CF71DA">
        <w:rPr>
          <w:rFonts w:asciiTheme="minorHAnsi" w:eastAsia="Times New Roman" w:hAnsiTheme="minorHAnsi" w:cs="Open Sans"/>
          <w:kern w:val="0"/>
          <w:lang w:val="fr-FR" w:eastAsia="fr-FR"/>
        </w:rPr>
        <w:t>milestones</w:t>
      </w:r>
      <w:proofErr w:type="spellEnd"/>
      <w:r w:rsidR="00CF71DA"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sont contraignants pour tous les partenaires. Ceci sera confirmé par l'octroi de subvention qui sera envoyée au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par </w:t>
      </w:r>
      <w:r w:rsidR="00CF71DA">
        <w:rPr>
          <w:rFonts w:asciiTheme="minorHAnsi" w:eastAsia="Times New Roman" w:hAnsiTheme="minorHAnsi" w:cs="Open Sans"/>
          <w:kern w:val="0"/>
          <w:lang w:val="fr-FR" w:eastAsia="fr-FR"/>
        </w:rPr>
        <w:t xml:space="preserve">le management </w:t>
      </w:r>
      <w:r w:rsidR="007D440D">
        <w:rPr>
          <w:rFonts w:asciiTheme="minorHAnsi" w:eastAsia="Times New Roman" w:hAnsiTheme="minorHAnsi" w:cs="Open Sans"/>
          <w:kern w:val="0"/>
          <w:lang w:val="fr-FR" w:eastAsia="fr-FR"/>
        </w:rPr>
        <w:t xml:space="preserve">du </w:t>
      </w:r>
      <w:r w:rsidR="00CF71DA">
        <w:rPr>
          <w:rFonts w:asciiTheme="minorHAnsi" w:eastAsia="Times New Roman" w:hAnsiTheme="minorHAnsi" w:cs="Open Sans"/>
          <w:kern w:val="0"/>
          <w:lang w:val="fr-FR" w:eastAsia="fr-FR"/>
        </w:rPr>
        <w:t>SPF du bureau administra</w:t>
      </w:r>
      <w:r w:rsidR="00D166F5">
        <w:rPr>
          <w:rFonts w:asciiTheme="minorHAnsi" w:eastAsia="Times New Roman" w:hAnsiTheme="minorHAnsi" w:cs="Open Sans"/>
          <w:kern w:val="0"/>
          <w:lang w:val="fr-FR" w:eastAsia="fr-FR"/>
        </w:rPr>
        <w:t>tif du GECT EMR</w:t>
      </w:r>
      <w:r w:rsidRPr="00094B45">
        <w:rPr>
          <w:rFonts w:asciiTheme="minorHAnsi" w:eastAsia="Times New Roman" w:hAnsiTheme="minorHAnsi" w:cs="Open Sans"/>
          <w:kern w:val="0"/>
          <w:lang w:val="fr-FR" w:eastAsia="fr-FR"/>
        </w:rPr>
        <w:t>.</w:t>
      </w:r>
    </w:p>
    <w:p w14:paraId="04108926"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br w:type="page"/>
      </w:r>
    </w:p>
    <w:p w14:paraId="163FBB42" w14:textId="77777777" w:rsidR="000D744F" w:rsidRDefault="000D744F" w:rsidP="00697BEE">
      <w:pPr>
        <w:suppressAutoHyphens w:val="0"/>
        <w:autoSpaceDN/>
        <w:spacing w:after="0" w:line="240" w:lineRule="auto"/>
        <w:jc w:val="both"/>
        <w:rPr>
          <w:rFonts w:asciiTheme="minorHAnsi" w:eastAsia="Times New Roman" w:hAnsiTheme="minorHAnsi" w:cs="Open Sans"/>
          <w:kern w:val="0"/>
          <w:lang w:val="fr-FR" w:eastAsia="fr-FR"/>
        </w:rPr>
      </w:pPr>
    </w:p>
    <w:p w14:paraId="096A2291" w14:textId="26A441CA"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m’engage comme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w:t>
      </w:r>
    </w:p>
    <w:p w14:paraId="47BCCB26" w14:textId="79762E79"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transmettre aux autres partenaires du </w:t>
      </w:r>
      <w:r w:rsidR="00320E25">
        <w:rPr>
          <w:rFonts w:asciiTheme="minorHAnsi" w:eastAsia="Times New Roman" w:hAnsiTheme="minorHAnsi" w:cs="Open Sans"/>
          <w:kern w:val="0"/>
          <w:lang w:val="fr-FR" w:eastAsia="fr-FR"/>
        </w:rPr>
        <w:t xml:space="preserve">Small </w:t>
      </w:r>
      <w:proofErr w:type="spellStart"/>
      <w:r w:rsidR="00320E25">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tous les documents et informations nécessaires (</w:t>
      </w:r>
      <w:r w:rsidR="00C018D8">
        <w:rPr>
          <w:rFonts w:asciiTheme="minorHAnsi" w:eastAsia="Times New Roman" w:hAnsiTheme="minorHAnsi" w:cs="Open Sans"/>
          <w:kern w:val="0"/>
          <w:lang w:val="fr-FR" w:eastAsia="fr-FR"/>
        </w:rPr>
        <w:t>notamment</w:t>
      </w:r>
      <w:r w:rsidRPr="00094B45">
        <w:rPr>
          <w:rFonts w:asciiTheme="minorHAnsi" w:eastAsia="Times New Roman" w:hAnsiTheme="minorHAnsi" w:cs="Open Sans"/>
          <w:kern w:val="0"/>
          <w:lang w:val="fr-FR" w:eastAsia="fr-FR"/>
        </w:rPr>
        <w:t xml:space="preserve"> l</w:t>
      </w:r>
      <w:r w:rsidR="0001775B">
        <w:rPr>
          <w:rFonts w:asciiTheme="minorHAnsi" w:eastAsia="Times New Roman" w:hAnsiTheme="minorHAnsi" w:cs="Open Sans"/>
          <w:kern w:val="0"/>
          <w:lang w:val="fr-FR" w:eastAsia="fr-FR"/>
        </w:rPr>
        <w:t xml:space="preserve">’octroi </w:t>
      </w:r>
      <w:r w:rsidRPr="00094B45">
        <w:rPr>
          <w:rFonts w:asciiTheme="minorHAnsi" w:eastAsia="Times New Roman" w:hAnsiTheme="minorHAnsi" w:cs="Open Sans"/>
          <w:kern w:val="0"/>
          <w:lang w:val="fr-FR" w:eastAsia="fr-FR"/>
        </w:rPr>
        <w:t>de subvention) ;</w:t>
      </w:r>
    </w:p>
    <w:p w14:paraId="30CA4CAB" w14:textId="1563924E"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rassembler, en collaboration avec les partenaires du projet, les informations et les documents nécessaires à la collecte des preuves de réalisations et de les remettre dans les délais impartis, accompagnés du rapport final rédigé dans les trois langues de l'EMR et signé par tous les partenaires du projet, </w:t>
      </w:r>
      <w:r w:rsidR="00132809">
        <w:rPr>
          <w:rFonts w:asciiTheme="minorHAnsi" w:eastAsia="Times New Roman" w:hAnsiTheme="minorHAnsi" w:cs="Open Sans"/>
          <w:kern w:val="0"/>
          <w:lang w:val="fr-FR" w:eastAsia="fr-FR"/>
        </w:rPr>
        <w:t xml:space="preserve">au management </w:t>
      </w:r>
      <w:r w:rsidR="007D440D">
        <w:rPr>
          <w:rFonts w:asciiTheme="minorHAnsi" w:eastAsia="Times New Roman" w:hAnsiTheme="minorHAnsi" w:cs="Open Sans"/>
          <w:kern w:val="0"/>
          <w:lang w:val="fr-FR" w:eastAsia="fr-FR"/>
        </w:rPr>
        <w:t xml:space="preserve">du </w:t>
      </w:r>
      <w:r w:rsidR="00132809">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w:t>
      </w:r>
      <w:r w:rsidR="00132809">
        <w:rPr>
          <w:rFonts w:asciiTheme="minorHAnsi" w:eastAsia="Times New Roman" w:hAnsiTheme="minorHAnsi" w:cs="Open Sans"/>
          <w:kern w:val="0"/>
          <w:lang w:val="fr-FR" w:eastAsia="fr-FR"/>
        </w:rPr>
        <w:t>du bureau administratif du GECT Euregio</w:t>
      </w:r>
      <w:r w:rsidRPr="00094B45">
        <w:rPr>
          <w:rFonts w:asciiTheme="minorHAnsi" w:eastAsia="Times New Roman" w:hAnsiTheme="minorHAnsi" w:cs="Open Sans"/>
          <w:kern w:val="0"/>
          <w:lang w:val="fr-FR" w:eastAsia="fr-FR"/>
        </w:rPr>
        <w:t xml:space="preserve"> Meuse-Rhin (organisme octroyant les subventions) ;</w:t>
      </w:r>
    </w:p>
    <w:p w14:paraId="5BEC0A1F" w14:textId="4B5FBF5A"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fournir, en collaboration avec les partenaires du projet, les données relatives au projet qui sont nécessaires pour présenter les résultats et les effets du </w:t>
      </w:r>
      <w:r w:rsidR="0047488D">
        <w:rPr>
          <w:rFonts w:asciiTheme="minorHAnsi" w:eastAsia="Times New Roman" w:hAnsiTheme="minorHAnsi" w:cs="Open Sans"/>
          <w:kern w:val="0"/>
          <w:lang w:val="fr-FR" w:eastAsia="fr-FR"/>
        </w:rPr>
        <w:t xml:space="preserve">Small </w:t>
      </w:r>
      <w:proofErr w:type="spellStart"/>
      <w:r w:rsidR="0047488D">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w:t>
      </w:r>
    </w:p>
    <w:p w14:paraId="094D247A" w14:textId="6AA70ED1"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informer immédiatement </w:t>
      </w:r>
      <w:r w:rsidR="009020EA">
        <w:rPr>
          <w:rFonts w:asciiTheme="minorHAnsi" w:eastAsia="Times New Roman" w:hAnsiTheme="minorHAnsi" w:cs="Open Sans"/>
          <w:kern w:val="0"/>
          <w:lang w:val="fr-FR" w:eastAsia="fr-FR"/>
        </w:rPr>
        <w:t>le managemen</w:t>
      </w:r>
      <w:r w:rsidR="00C018D8">
        <w:rPr>
          <w:rFonts w:asciiTheme="minorHAnsi" w:eastAsia="Times New Roman" w:hAnsiTheme="minorHAnsi" w:cs="Open Sans"/>
          <w:kern w:val="0"/>
          <w:lang w:val="fr-FR" w:eastAsia="fr-FR"/>
        </w:rPr>
        <w:t>t</w:t>
      </w:r>
      <w:r w:rsidR="009020EA">
        <w:rPr>
          <w:rFonts w:asciiTheme="minorHAnsi" w:eastAsia="Times New Roman" w:hAnsiTheme="minorHAnsi" w:cs="Open Sans"/>
          <w:kern w:val="0"/>
          <w:lang w:val="fr-FR" w:eastAsia="fr-FR"/>
        </w:rPr>
        <w:t xml:space="preserve"> </w:t>
      </w:r>
      <w:r w:rsidR="007D440D">
        <w:rPr>
          <w:rFonts w:asciiTheme="minorHAnsi" w:eastAsia="Times New Roman" w:hAnsiTheme="minorHAnsi" w:cs="Open Sans"/>
          <w:kern w:val="0"/>
          <w:lang w:val="fr-FR" w:eastAsia="fr-FR"/>
        </w:rPr>
        <w:t xml:space="preserve">du </w:t>
      </w:r>
      <w:r w:rsidR="009020EA">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w:t>
      </w:r>
      <w:r w:rsidR="009020EA">
        <w:rPr>
          <w:rFonts w:asciiTheme="minorHAnsi" w:eastAsia="Times New Roman" w:hAnsiTheme="minorHAnsi" w:cs="Open Sans"/>
          <w:kern w:val="0"/>
          <w:lang w:val="fr-FR" w:eastAsia="fr-FR"/>
        </w:rPr>
        <w:t xml:space="preserve">du bureau administratif du GECT </w:t>
      </w:r>
      <w:r w:rsidRPr="00094B45">
        <w:rPr>
          <w:rFonts w:asciiTheme="minorHAnsi" w:eastAsia="Times New Roman" w:hAnsiTheme="minorHAnsi" w:cs="Open Sans"/>
          <w:kern w:val="0"/>
          <w:lang w:val="fr-FR" w:eastAsia="fr-FR"/>
        </w:rPr>
        <w:t>Euregio Meuse-Rhin (organisme octroyant la subvention) s'il s'avère, au sein du partenariat du projet, que l'objectif de la subvention décrite dans le formulaire de demande ne peut pas être atteint.</w:t>
      </w:r>
    </w:p>
    <w:p w14:paraId="3BEA0BD6" w14:textId="66DAA425" w:rsidR="00172393" w:rsidRDefault="00BC4AE7"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Pr>
          <w:rFonts w:asciiTheme="minorHAnsi" w:eastAsia="Times New Roman" w:hAnsiTheme="minorHAnsi" w:cs="Open Sans"/>
          <w:kern w:val="0"/>
          <w:lang w:val="fr-FR" w:eastAsia="fr-FR"/>
        </w:rPr>
        <w:t>Je m’engage</w:t>
      </w:r>
      <w:r w:rsidR="00972140">
        <w:rPr>
          <w:rFonts w:asciiTheme="minorHAnsi" w:eastAsia="Times New Roman" w:hAnsiTheme="minorHAnsi" w:cs="Open Sans"/>
          <w:kern w:val="0"/>
          <w:lang w:val="fr-FR" w:eastAsia="fr-FR"/>
        </w:rPr>
        <w:t xml:space="preserve"> à</w:t>
      </w:r>
      <w:r w:rsidR="00DE184D" w:rsidRPr="00DE184D">
        <w:rPr>
          <w:rFonts w:asciiTheme="minorHAnsi" w:eastAsia="Times New Roman" w:hAnsiTheme="minorHAnsi" w:cs="Open Sans"/>
          <w:kern w:val="0"/>
          <w:lang w:val="fr-FR" w:eastAsia="fr-FR"/>
        </w:rPr>
        <w:t xml:space="preserve"> </w:t>
      </w:r>
      <w:r w:rsidR="00972140">
        <w:rPr>
          <w:rFonts w:asciiTheme="minorHAnsi" w:eastAsia="Times New Roman" w:hAnsiTheme="minorHAnsi" w:cs="Open Sans"/>
          <w:kern w:val="0"/>
          <w:lang w:val="fr-FR" w:eastAsia="fr-FR"/>
        </w:rPr>
        <w:t>payer</w:t>
      </w:r>
      <w:r w:rsidR="00DE184D" w:rsidRPr="00DE184D">
        <w:rPr>
          <w:rFonts w:asciiTheme="minorHAnsi" w:eastAsia="Times New Roman" w:hAnsiTheme="minorHAnsi" w:cs="Open Sans"/>
          <w:kern w:val="0"/>
          <w:lang w:val="fr-FR" w:eastAsia="fr-FR"/>
        </w:rPr>
        <w:t xml:space="preserve"> aux partenaires du </w:t>
      </w:r>
      <w:r w:rsidR="00972140">
        <w:rPr>
          <w:rFonts w:asciiTheme="minorHAnsi" w:eastAsia="Times New Roman" w:hAnsiTheme="minorHAnsi" w:cs="Open Sans"/>
          <w:kern w:val="0"/>
          <w:lang w:val="fr-FR" w:eastAsia="fr-FR"/>
        </w:rPr>
        <w:t>S</w:t>
      </w:r>
      <w:r w:rsidR="00A63EAD">
        <w:rPr>
          <w:rFonts w:asciiTheme="minorHAnsi" w:eastAsia="Times New Roman" w:hAnsiTheme="minorHAnsi" w:cs="Open Sans"/>
          <w:kern w:val="0"/>
          <w:lang w:val="fr-FR" w:eastAsia="fr-FR"/>
        </w:rPr>
        <w:t xml:space="preserve">mall </w:t>
      </w:r>
      <w:proofErr w:type="spellStart"/>
      <w:r w:rsidR="00A63EAD">
        <w:rPr>
          <w:rFonts w:asciiTheme="minorHAnsi" w:eastAsia="Times New Roman" w:hAnsiTheme="minorHAnsi" w:cs="Open Sans"/>
          <w:kern w:val="0"/>
          <w:lang w:val="fr-FR" w:eastAsia="fr-FR"/>
        </w:rPr>
        <w:t>project</w:t>
      </w:r>
      <w:proofErr w:type="spellEnd"/>
      <w:r w:rsidR="00DE184D" w:rsidRPr="00DE184D">
        <w:rPr>
          <w:rFonts w:asciiTheme="minorHAnsi" w:eastAsia="Times New Roman" w:hAnsiTheme="minorHAnsi" w:cs="Open Sans"/>
          <w:kern w:val="0"/>
          <w:lang w:val="fr-FR" w:eastAsia="fr-FR"/>
        </w:rPr>
        <w:t xml:space="preserve"> </w:t>
      </w:r>
      <w:r w:rsidR="00A63EAD">
        <w:rPr>
          <w:rFonts w:asciiTheme="minorHAnsi" w:eastAsia="Times New Roman" w:hAnsiTheme="minorHAnsi" w:cs="Open Sans"/>
          <w:kern w:val="0"/>
          <w:lang w:val="fr-FR" w:eastAsia="fr-FR"/>
        </w:rPr>
        <w:t>les</w:t>
      </w:r>
      <w:r w:rsidR="00A63EAD" w:rsidRPr="00DE184D">
        <w:rPr>
          <w:rFonts w:asciiTheme="minorHAnsi" w:eastAsia="Times New Roman" w:hAnsiTheme="minorHAnsi" w:cs="Open Sans"/>
          <w:kern w:val="0"/>
          <w:lang w:val="fr-FR" w:eastAsia="fr-FR"/>
        </w:rPr>
        <w:t xml:space="preserve"> </w:t>
      </w:r>
      <w:r w:rsidR="00DE184D" w:rsidRPr="00DE184D">
        <w:rPr>
          <w:rFonts w:asciiTheme="minorHAnsi" w:eastAsia="Times New Roman" w:hAnsiTheme="minorHAnsi" w:cs="Open Sans"/>
          <w:kern w:val="0"/>
          <w:lang w:val="fr-FR" w:eastAsia="fr-FR"/>
        </w:rPr>
        <w:t>moyens FEDER, qui lui ont été versés sur base de la conformité des preuves de réalisation, et ce dans les 1</w:t>
      </w:r>
      <w:r w:rsidR="00A63EAD">
        <w:rPr>
          <w:rFonts w:asciiTheme="minorHAnsi" w:eastAsia="Times New Roman" w:hAnsiTheme="minorHAnsi" w:cs="Open Sans"/>
          <w:kern w:val="0"/>
          <w:lang w:val="fr-FR" w:eastAsia="fr-FR"/>
        </w:rPr>
        <w:t>5</w:t>
      </w:r>
      <w:r w:rsidR="00DE184D" w:rsidRPr="00DE184D">
        <w:rPr>
          <w:rFonts w:asciiTheme="minorHAnsi" w:eastAsia="Times New Roman" w:hAnsiTheme="minorHAnsi" w:cs="Open Sans"/>
          <w:kern w:val="0"/>
          <w:lang w:val="fr-FR" w:eastAsia="fr-FR"/>
        </w:rPr>
        <w:t xml:space="preserve"> jours suivant la réception du paiement par </w:t>
      </w:r>
      <w:r w:rsidR="0070772C">
        <w:rPr>
          <w:rFonts w:asciiTheme="minorHAnsi" w:eastAsia="Times New Roman" w:hAnsiTheme="minorHAnsi" w:cs="Open Sans"/>
          <w:kern w:val="0"/>
          <w:lang w:val="fr-FR" w:eastAsia="fr-FR"/>
        </w:rPr>
        <w:t>le GECT</w:t>
      </w:r>
      <w:r w:rsidR="00DE184D" w:rsidRPr="00DE184D">
        <w:rPr>
          <w:rFonts w:asciiTheme="minorHAnsi" w:eastAsia="Times New Roman" w:hAnsiTheme="minorHAnsi" w:cs="Open Sans"/>
          <w:kern w:val="0"/>
          <w:lang w:val="fr-FR" w:eastAsia="fr-FR"/>
        </w:rPr>
        <w:t xml:space="preserve"> Euregio Meuse</w:t>
      </w:r>
      <w:r w:rsidR="007D440D">
        <w:rPr>
          <w:rFonts w:asciiTheme="minorHAnsi" w:eastAsia="Times New Roman" w:hAnsiTheme="minorHAnsi" w:cs="Open Sans"/>
          <w:kern w:val="0"/>
          <w:lang w:val="fr-FR" w:eastAsia="fr-FR"/>
        </w:rPr>
        <w:t>-Rhin</w:t>
      </w:r>
      <w:r w:rsidR="00DE184D" w:rsidRPr="00DE184D">
        <w:rPr>
          <w:rFonts w:asciiTheme="minorHAnsi" w:eastAsia="Times New Roman" w:hAnsiTheme="minorHAnsi" w:cs="Open Sans"/>
          <w:kern w:val="0"/>
          <w:lang w:val="fr-FR" w:eastAsia="fr-FR"/>
        </w:rPr>
        <w:t>.</w:t>
      </w:r>
    </w:p>
    <w:p w14:paraId="52D3D819" w14:textId="067CB8C7" w:rsidR="00AD7C5B" w:rsidRDefault="00C372CB" w:rsidP="00701D2F">
      <w:pPr>
        <w:numPr>
          <w:ilvl w:val="0"/>
          <w:numId w:val="1"/>
        </w:numPr>
        <w:tabs>
          <w:tab w:val="clear" w:pos="720"/>
          <w:tab w:val="num" w:pos="284"/>
        </w:tabs>
        <w:suppressAutoHyphens w:val="0"/>
        <w:autoSpaceDN/>
        <w:spacing w:after="0" w:line="240" w:lineRule="auto"/>
        <w:ind w:left="284" w:hanging="284"/>
        <w:jc w:val="both"/>
        <w:rPr>
          <w:rFonts w:asciiTheme="minorHAnsi" w:eastAsia="Times New Roman" w:hAnsiTheme="minorHAnsi" w:cs="Open Sans"/>
          <w:kern w:val="0"/>
          <w:lang w:val="fr-FR" w:eastAsia="fr-FR"/>
        </w:rPr>
      </w:pPr>
      <w:r w:rsidRPr="00C372CB">
        <w:rPr>
          <w:rFonts w:asciiTheme="minorHAnsi" w:eastAsia="Times New Roman" w:hAnsiTheme="minorHAnsi" w:cs="Open Sans"/>
          <w:kern w:val="0"/>
          <w:lang w:val="fr-FR" w:eastAsia="fr-FR"/>
        </w:rPr>
        <w:t xml:space="preserve">Les montants indûment reçus par les partenaires du projet sont remboursés au </w:t>
      </w:r>
      <w:proofErr w:type="spellStart"/>
      <w:r w:rsidR="007D440D">
        <w:rPr>
          <w:rFonts w:asciiTheme="minorHAnsi" w:eastAsia="Times New Roman" w:hAnsiTheme="minorHAnsi" w:cs="Open Sans"/>
          <w:kern w:val="0"/>
          <w:lang w:val="fr-FR" w:eastAsia="fr-FR"/>
        </w:rPr>
        <w:t>leadpartner</w:t>
      </w:r>
      <w:proofErr w:type="spellEnd"/>
      <w:r w:rsidRPr="00C372CB">
        <w:rPr>
          <w:rFonts w:asciiTheme="minorHAnsi" w:eastAsia="Times New Roman" w:hAnsiTheme="minorHAnsi" w:cs="Open Sans"/>
          <w:kern w:val="0"/>
          <w:lang w:val="fr-FR" w:eastAsia="fr-FR"/>
        </w:rPr>
        <w:t xml:space="preserve"> le plus rapidement possible, mais au plus tard dans les </w:t>
      </w:r>
      <w:r w:rsidR="00555C73">
        <w:rPr>
          <w:rFonts w:asciiTheme="minorHAnsi" w:eastAsia="Times New Roman" w:hAnsiTheme="minorHAnsi" w:cs="Open Sans"/>
          <w:kern w:val="0"/>
          <w:lang w:val="fr-FR" w:eastAsia="fr-FR"/>
        </w:rPr>
        <w:t>15</w:t>
      </w:r>
      <w:r w:rsidR="00555C73" w:rsidRPr="00C372CB">
        <w:rPr>
          <w:rFonts w:asciiTheme="minorHAnsi" w:eastAsia="Times New Roman" w:hAnsiTheme="minorHAnsi" w:cs="Open Sans"/>
          <w:kern w:val="0"/>
          <w:lang w:val="fr-FR" w:eastAsia="fr-FR"/>
        </w:rPr>
        <w:t xml:space="preserve"> </w:t>
      </w:r>
      <w:r w:rsidRPr="00C372CB">
        <w:rPr>
          <w:rFonts w:asciiTheme="minorHAnsi" w:eastAsia="Times New Roman" w:hAnsiTheme="minorHAnsi" w:cs="Open Sans"/>
          <w:kern w:val="0"/>
          <w:lang w:val="fr-FR" w:eastAsia="fr-FR"/>
        </w:rPr>
        <w:t xml:space="preserve">jours après notification. </w:t>
      </w:r>
    </w:p>
    <w:p w14:paraId="6218305F" w14:textId="20EE0777" w:rsidR="00DE184D" w:rsidRPr="00701D2F" w:rsidRDefault="00C372CB" w:rsidP="00701D2F">
      <w:pPr>
        <w:suppressAutoHyphens w:val="0"/>
        <w:autoSpaceDN/>
        <w:spacing w:after="120" w:line="240" w:lineRule="auto"/>
        <w:ind w:left="284"/>
        <w:jc w:val="both"/>
        <w:rPr>
          <w:rFonts w:asciiTheme="minorHAnsi" w:eastAsia="Times New Roman" w:hAnsiTheme="minorHAnsi" w:cs="Open Sans"/>
          <w:i/>
          <w:iCs/>
          <w:kern w:val="0"/>
          <w:lang w:val="fr-FR" w:eastAsia="fr-FR"/>
        </w:rPr>
      </w:pPr>
      <w:r w:rsidRPr="00701D2F">
        <w:rPr>
          <w:rFonts w:asciiTheme="minorHAnsi" w:eastAsia="Times New Roman" w:hAnsiTheme="minorHAnsi" w:cs="Open Sans"/>
          <w:i/>
          <w:iCs/>
          <w:kern w:val="0"/>
          <w:lang w:val="fr-FR" w:eastAsia="fr-FR"/>
        </w:rPr>
        <w:t xml:space="preserve">Le </w:t>
      </w:r>
      <w:proofErr w:type="spellStart"/>
      <w:r w:rsidR="007D440D">
        <w:rPr>
          <w:rFonts w:asciiTheme="minorHAnsi" w:eastAsia="Times New Roman" w:hAnsiTheme="minorHAnsi" w:cs="Open Sans"/>
          <w:i/>
          <w:iCs/>
          <w:kern w:val="0"/>
          <w:lang w:val="fr-FR" w:eastAsia="fr-FR"/>
        </w:rPr>
        <w:t>leadpartner</w:t>
      </w:r>
      <w:proofErr w:type="spellEnd"/>
      <w:r w:rsidRPr="00701D2F">
        <w:rPr>
          <w:rFonts w:asciiTheme="minorHAnsi" w:eastAsia="Times New Roman" w:hAnsiTheme="minorHAnsi" w:cs="Open Sans"/>
          <w:i/>
          <w:iCs/>
          <w:kern w:val="0"/>
          <w:lang w:val="fr-FR" w:eastAsia="fr-FR"/>
        </w:rPr>
        <w:t xml:space="preserve"> veille à ce que tous les montants reçus à la suite d’une irrégularité soient remboursés sans délai </w:t>
      </w:r>
      <w:r w:rsidR="00E17A33">
        <w:rPr>
          <w:rFonts w:asciiTheme="minorHAnsi" w:eastAsia="Times New Roman" w:hAnsiTheme="minorHAnsi" w:cs="Open Sans"/>
          <w:i/>
          <w:iCs/>
          <w:kern w:val="0"/>
          <w:lang w:val="fr-FR" w:eastAsia="fr-FR"/>
        </w:rPr>
        <w:t>au GECT</w:t>
      </w:r>
      <w:r w:rsidRPr="00701D2F">
        <w:rPr>
          <w:rFonts w:asciiTheme="minorHAnsi" w:eastAsia="Times New Roman" w:hAnsiTheme="minorHAnsi" w:cs="Open Sans"/>
          <w:i/>
          <w:iCs/>
          <w:kern w:val="0"/>
          <w:lang w:val="fr-FR" w:eastAsia="fr-FR"/>
        </w:rPr>
        <w:t xml:space="preserve"> Euregio Meuse-Rhin, organisation responsable </w:t>
      </w:r>
      <w:r w:rsidR="007D440D">
        <w:rPr>
          <w:rFonts w:asciiTheme="minorHAnsi" w:eastAsia="Times New Roman" w:hAnsiTheme="minorHAnsi" w:cs="Open Sans"/>
          <w:i/>
          <w:iCs/>
          <w:kern w:val="0"/>
          <w:lang w:val="fr-FR" w:eastAsia="fr-FR"/>
        </w:rPr>
        <w:t xml:space="preserve">le </w:t>
      </w:r>
      <w:r w:rsidR="007D440D" w:rsidRPr="00877DCE">
        <w:rPr>
          <w:rFonts w:asciiTheme="minorHAnsi" w:eastAsia="Times New Roman" w:hAnsiTheme="minorHAnsi" w:cs="Open Sans"/>
          <w:i/>
          <w:iCs/>
          <w:kern w:val="0"/>
          <w:lang w:val="fr-FR" w:eastAsia="fr-FR"/>
        </w:rPr>
        <w:t xml:space="preserve">Small Project </w:t>
      </w:r>
      <w:proofErr w:type="spellStart"/>
      <w:r w:rsidR="007D440D" w:rsidRPr="00877DCE">
        <w:rPr>
          <w:rFonts w:asciiTheme="minorHAnsi" w:eastAsia="Times New Roman" w:hAnsiTheme="minorHAnsi" w:cs="Open Sans"/>
          <w:i/>
          <w:iCs/>
          <w:kern w:val="0"/>
          <w:lang w:val="fr-FR" w:eastAsia="fr-FR"/>
        </w:rPr>
        <w:t>Fund</w:t>
      </w:r>
      <w:proofErr w:type="spellEnd"/>
      <w:r w:rsidR="007D440D" w:rsidRPr="00877DCE">
        <w:rPr>
          <w:rFonts w:asciiTheme="minorHAnsi" w:eastAsia="Times New Roman" w:hAnsiTheme="minorHAnsi" w:cs="Open Sans"/>
          <w:i/>
          <w:iCs/>
          <w:kern w:val="0"/>
          <w:lang w:val="fr-FR" w:eastAsia="fr-FR"/>
        </w:rPr>
        <w:t xml:space="preserve"> « People to People » Interreg Meuse-Rhin (NL-BE-DE)</w:t>
      </w:r>
      <w:r w:rsidRPr="00701D2F">
        <w:rPr>
          <w:rFonts w:asciiTheme="minorHAnsi" w:eastAsia="Times New Roman" w:hAnsiTheme="minorHAnsi" w:cs="Open Sans"/>
          <w:i/>
          <w:iCs/>
          <w:kern w:val="0"/>
          <w:lang w:val="fr-FR" w:eastAsia="fr-FR"/>
        </w:rPr>
        <w:t>.</w:t>
      </w:r>
    </w:p>
    <w:p w14:paraId="6F7D0E4B" w14:textId="72A18B2D"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conserver tous les dossiers et pièces justificatives relatifs à ce projet subventionné sous forme de documents originaux, de copies certifiées conformes à l'original ou sur des supports de données généralement reconnus (jusqu'à la date indiquée dans l'engagement de subvention)</w:t>
      </w:r>
      <w:r w:rsidRPr="00094B45" w:rsidDel="00DD52D1">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et à me soumettre à tout contrôle technique, administratif et financier, sur pièces et/ou sur place, par toute autorité/instance dûment mandatée par le </w:t>
      </w:r>
      <w:r w:rsidR="002D1721">
        <w:rPr>
          <w:rFonts w:asciiTheme="minorHAnsi" w:eastAsia="Times New Roman" w:hAnsiTheme="minorHAnsi" w:cs="Open Sans"/>
          <w:kern w:val="0"/>
          <w:lang w:val="fr-FR" w:eastAsia="fr-FR"/>
        </w:rPr>
        <w:t xml:space="preserve">management </w:t>
      </w:r>
      <w:r w:rsidR="007D440D">
        <w:rPr>
          <w:rFonts w:asciiTheme="minorHAnsi" w:eastAsia="Times New Roman" w:hAnsiTheme="minorHAnsi" w:cs="Open Sans"/>
          <w:kern w:val="0"/>
          <w:lang w:val="fr-FR" w:eastAsia="fr-FR"/>
        </w:rPr>
        <w:t xml:space="preserve">du </w:t>
      </w:r>
      <w:r w:rsidR="002D1721">
        <w:rPr>
          <w:rFonts w:asciiTheme="minorHAnsi" w:eastAsia="Times New Roman" w:hAnsiTheme="minorHAnsi" w:cs="Open Sans"/>
          <w:kern w:val="0"/>
          <w:lang w:val="fr-FR" w:eastAsia="fr-FR"/>
        </w:rPr>
        <w:t xml:space="preserve">SPF du GECT EMR </w:t>
      </w:r>
      <w:r w:rsidRPr="00094B45">
        <w:rPr>
          <w:rFonts w:asciiTheme="minorHAnsi" w:eastAsia="Times New Roman" w:hAnsiTheme="minorHAnsi" w:cs="Open Sans"/>
          <w:kern w:val="0"/>
          <w:lang w:val="fr-FR" w:eastAsia="fr-FR"/>
        </w:rPr>
        <w:t>/ le Programme de coopération Interreg Meuse-Rhin</w:t>
      </w:r>
      <w:r w:rsidR="00BB12C5">
        <w:rPr>
          <w:rFonts w:asciiTheme="minorHAnsi" w:eastAsia="Times New Roman" w:hAnsiTheme="minorHAnsi" w:cs="Open Sans"/>
          <w:kern w:val="0"/>
          <w:lang w:val="fr-FR" w:eastAsia="fr-FR"/>
        </w:rPr>
        <w:t xml:space="preserve"> (NL-BE-DE)</w:t>
      </w:r>
      <w:r w:rsidRPr="00094B45">
        <w:rPr>
          <w:rFonts w:asciiTheme="minorHAnsi" w:eastAsia="Times New Roman" w:hAnsiTheme="minorHAnsi" w:cs="Open Sans"/>
          <w:kern w:val="0"/>
          <w:lang w:val="fr-FR" w:eastAsia="fr-FR"/>
        </w:rPr>
        <w:t>.</w:t>
      </w:r>
    </w:p>
    <w:p w14:paraId="2B9A595F" w14:textId="77777777"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gérer « en bon père de famille » les crédits accordés en respectant les règles de concurrence et de passation de marchés publics (règles internes, nationales, européennes et le cas échéant, spécifiques au programme).</w:t>
      </w:r>
    </w:p>
    <w:p w14:paraId="5B634A62" w14:textId="61B810E5"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respecter la réglementation européenne en matière d’information et de publicité du cofinancement européen selon le guide « Communication</w:t>
      </w:r>
      <w:r w:rsidR="00EB3DC7">
        <w:rPr>
          <w:rFonts w:asciiTheme="minorHAnsi" w:eastAsia="Times New Roman" w:hAnsiTheme="minorHAnsi" w:cs="Open Sans"/>
          <w:kern w:val="0"/>
          <w:lang w:val="fr-FR" w:eastAsia="fr-FR"/>
        </w:rPr>
        <w:t xml:space="preserve"> au sein du Small Project </w:t>
      </w:r>
      <w:proofErr w:type="spellStart"/>
      <w:r w:rsidR="00EB3DC7">
        <w:rPr>
          <w:rFonts w:asciiTheme="minorHAnsi" w:eastAsia="Times New Roman" w:hAnsiTheme="minorHAnsi" w:cs="Open Sans"/>
          <w:kern w:val="0"/>
          <w:lang w:val="fr-FR" w:eastAsia="fr-FR"/>
        </w:rPr>
        <w:t>Fund</w:t>
      </w:r>
      <w:proofErr w:type="spellEnd"/>
      <w:r w:rsidR="00EB3DC7">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w:t>
      </w:r>
    </w:p>
    <w:p w14:paraId="0B296646" w14:textId="0AB5D411"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respecter les politiques communautaires en matière d’environnement</w:t>
      </w:r>
      <w:r w:rsidR="00254517">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de développement durable</w:t>
      </w:r>
      <w:r w:rsidR="00254517">
        <w:rPr>
          <w:rFonts w:asciiTheme="minorHAnsi" w:eastAsia="Times New Roman" w:hAnsiTheme="minorHAnsi" w:cs="Open Sans"/>
          <w:kern w:val="0"/>
          <w:lang w:val="fr-FR" w:eastAsia="fr-FR"/>
        </w:rPr>
        <w:t>, d’</w:t>
      </w:r>
      <w:r w:rsidR="00BF2191" w:rsidRPr="00BF2191">
        <w:rPr>
          <w:rFonts w:asciiTheme="minorHAnsi" w:eastAsia="Times New Roman" w:hAnsiTheme="minorHAnsi" w:cs="Open Sans"/>
          <w:kern w:val="0"/>
          <w:lang w:val="fr-FR" w:eastAsia="fr-FR"/>
        </w:rPr>
        <w:t>égalité des sexes</w:t>
      </w:r>
      <w:r w:rsidR="00BF2191">
        <w:rPr>
          <w:rFonts w:asciiTheme="minorHAnsi" w:eastAsia="Times New Roman" w:hAnsiTheme="minorHAnsi" w:cs="Open Sans"/>
          <w:kern w:val="0"/>
          <w:lang w:val="fr-FR" w:eastAsia="fr-FR"/>
        </w:rPr>
        <w:t xml:space="preserve"> et</w:t>
      </w:r>
      <w:r w:rsidR="00BF2191" w:rsidRPr="00BF2191">
        <w:rPr>
          <w:rFonts w:asciiTheme="minorHAnsi" w:eastAsia="Times New Roman" w:hAnsiTheme="minorHAnsi" w:cs="Open Sans"/>
          <w:kern w:val="0"/>
          <w:lang w:val="fr-FR" w:eastAsia="fr-FR"/>
        </w:rPr>
        <w:t xml:space="preserve"> </w:t>
      </w:r>
      <w:r w:rsidR="00254517">
        <w:rPr>
          <w:rFonts w:asciiTheme="minorHAnsi" w:eastAsia="Times New Roman" w:hAnsiTheme="minorHAnsi" w:cs="Open Sans"/>
          <w:kern w:val="0"/>
          <w:lang w:val="fr-FR" w:eastAsia="fr-FR"/>
        </w:rPr>
        <w:t>de l</w:t>
      </w:r>
      <w:r w:rsidR="00BF7018">
        <w:rPr>
          <w:rFonts w:asciiTheme="minorHAnsi" w:eastAsia="Times New Roman" w:hAnsiTheme="minorHAnsi" w:cs="Open Sans"/>
          <w:kern w:val="0"/>
          <w:lang w:val="fr-FR" w:eastAsia="fr-FR"/>
        </w:rPr>
        <w:t xml:space="preserve">a </w:t>
      </w:r>
      <w:r w:rsidR="00BF2191" w:rsidRPr="00BF2191">
        <w:rPr>
          <w:rFonts w:asciiTheme="minorHAnsi" w:eastAsia="Times New Roman" w:hAnsiTheme="minorHAnsi" w:cs="Open Sans"/>
          <w:kern w:val="0"/>
          <w:lang w:val="fr-FR" w:eastAsia="fr-FR"/>
        </w:rPr>
        <w:t>non-discrimination</w:t>
      </w:r>
      <w:r w:rsidRPr="00094B45">
        <w:rPr>
          <w:rFonts w:asciiTheme="minorHAnsi" w:eastAsia="Times New Roman" w:hAnsiTheme="minorHAnsi" w:cs="Open Sans"/>
          <w:kern w:val="0"/>
          <w:lang w:val="fr-FR" w:eastAsia="fr-FR"/>
        </w:rPr>
        <w:t>.</w:t>
      </w:r>
    </w:p>
    <w:p w14:paraId="4E4548A5" w14:textId="0C2E0628"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certifie qu'aucune dépense liée au </w:t>
      </w:r>
      <w:r w:rsidR="008B61CF">
        <w:rPr>
          <w:rFonts w:asciiTheme="minorHAnsi" w:eastAsia="Times New Roman" w:hAnsiTheme="minorHAnsi" w:cs="Open Sans"/>
          <w:kern w:val="0"/>
          <w:lang w:val="fr-FR" w:eastAsia="fr-FR"/>
        </w:rPr>
        <w:t xml:space="preserve">Small </w:t>
      </w:r>
      <w:r w:rsidRPr="00094B45">
        <w:rPr>
          <w:rFonts w:asciiTheme="minorHAnsi" w:eastAsia="Times New Roman" w:hAnsiTheme="minorHAnsi" w:cs="Open Sans"/>
          <w:kern w:val="0"/>
          <w:lang w:val="fr-FR" w:eastAsia="fr-FR"/>
        </w:rPr>
        <w:t>projet susmentionné n'a été, n'est ou ne sera financée par un autre programme financé par l'UE.</w:t>
      </w:r>
    </w:p>
    <w:p w14:paraId="40777BAB" w14:textId="6A3DD3A9" w:rsidR="000D744F" w:rsidRPr="000D744F" w:rsidRDefault="00094B45" w:rsidP="00697BEE">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certifie que les fonds alloués ne sont et ne seront pas valorisés dans le cadre d’autres projets européens.</w:t>
      </w:r>
      <w:r w:rsidR="000D744F" w:rsidRPr="000D744F">
        <w:rPr>
          <w:rFonts w:asciiTheme="minorHAnsi" w:eastAsia="Times New Roman" w:hAnsiTheme="minorHAnsi" w:cs="Open Sans"/>
          <w:kern w:val="0"/>
          <w:lang w:val="fr-FR" w:eastAsia="fr-FR"/>
        </w:rPr>
        <w:br w:type="page"/>
      </w:r>
    </w:p>
    <w:p w14:paraId="6E0B890C" w14:textId="77777777" w:rsidR="00094B45" w:rsidRPr="00094B45" w:rsidRDefault="00094B45" w:rsidP="00697BEE">
      <w:pPr>
        <w:suppressAutoHyphens w:val="0"/>
        <w:autoSpaceDN/>
        <w:spacing w:after="0" w:line="240" w:lineRule="auto"/>
        <w:jc w:val="both"/>
        <w:rPr>
          <w:rFonts w:asciiTheme="minorHAnsi" w:eastAsia="Times New Roman" w:hAnsiTheme="minorHAnsi" w:cs="Open Sans"/>
          <w:kern w:val="0"/>
          <w:lang w:val="fr-FR" w:eastAsia="fr-FR"/>
        </w:rPr>
      </w:pPr>
    </w:p>
    <w:p w14:paraId="607DFED1" w14:textId="4CB475F8"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Je certifie que le financement du budget total accordé est assuré, c’est-à-dire que – à côté des subsides FEDER prévus – le financement est entièrement en équilibre avec des éventuels cofinancements ainsi que les moyens propres correspondants.</w:t>
      </w:r>
    </w:p>
    <w:p w14:paraId="5CA5707D" w14:textId="2790F9FD"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 xml:space="preserve">Je certifie par la présente que </w:t>
      </w:r>
      <w:r w:rsidR="007D440D">
        <w:rPr>
          <w:rFonts w:asciiTheme="minorHAnsi" w:eastAsia="Times New Roman" w:hAnsiTheme="minorHAnsi" w:cs="Open Sans"/>
          <w:kern w:val="0"/>
          <w:lang w:val="fr-FR" w:eastAsia="fr-FR"/>
        </w:rPr>
        <w:t>« </w:t>
      </w:r>
      <w:r w:rsidRPr="009B6D57">
        <w:rPr>
          <w:rFonts w:asciiTheme="minorHAnsi" w:eastAsia="Times New Roman" w:hAnsiTheme="minorHAnsi" w:cs="Open Sans"/>
          <w:kern w:val="0"/>
          <w:lang w:val="fr-FR" w:eastAsia="fr-FR"/>
        </w:rPr>
        <w:t>(</w:t>
      </w:r>
      <w:r w:rsidRPr="00701D2F">
        <w:rPr>
          <w:rFonts w:asciiTheme="minorHAnsi" w:eastAsia="Times New Roman" w:hAnsiTheme="minorHAnsi" w:cs="Open Sans"/>
          <w:i/>
          <w:iCs/>
          <w:kern w:val="0"/>
          <w:highlight w:val="lightGray"/>
          <w:lang w:val="fr-FR" w:eastAsia="fr-FR"/>
        </w:rPr>
        <w:t>nom du partenaire du projet</w:t>
      </w:r>
      <w:r w:rsidRPr="009B6D57">
        <w:rPr>
          <w:rFonts w:asciiTheme="minorHAnsi" w:eastAsia="Times New Roman" w:hAnsiTheme="minorHAnsi" w:cs="Open Sans"/>
          <w:kern w:val="0"/>
          <w:lang w:val="fr-FR" w:eastAsia="fr-FR"/>
        </w:rPr>
        <w:t>)</w:t>
      </w:r>
      <w:r w:rsidR="007D440D">
        <w:rPr>
          <w:rFonts w:asciiTheme="minorHAnsi" w:eastAsia="Times New Roman" w:hAnsiTheme="minorHAnsi" w:cs="Open Sans"/>
          <w:kern w:val="0"/>
          <w:lang w:val="fr-FR" w:eastAsia="fr-FR"/>
        </w:rPr>
        <w:t> »</w:t>
      </w:r>
      <w:r w:rsidRPr="009B6D57">
        <w:rPr>
          <w:rFonts w:asciiTheme="minorHAnsi" w:eastAsia="Times New Roman" w:hAnsiTheme="minorHAnsi" w:cs="Open Sans"/>
          <w:kern w:val="0"/>
          <w:lang w:val="fr-FR" w:eastAsia="fr-FR"/>
        </w:rPr>
        <w:t xml:space="preserve"> n'est pas en procédure de faillite, qu'il a la pleine capacité juridique, qu'il est financièrement fiable et que sa création et ses activités sont conformes à la législation nationale en vigueur.</w:t>
      </w:r>
    </w:p>
    <w:p w14:paraId="51D96013" w14:textId="77777777"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J’atteste de la régularité fiscale et sociale de l’organisme que je représente.</w:t>
      </w:r>
    </w:p>
    <w:p w14:paraId="1B478BA0" w14:textId="41819570"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J'ai pris connaissance de la déclaration de protection des données </w:t>
      </w:r>
      <w:r w:rsidR="002476F5">
        <w:rPr>
          <w:rFonts w:asciiTheme="minorHAnsi" w:eastAsia="Times New Roman" w:hAnsiTheme="minorHAnsi" w:cs="Open Sans"/>
          <w:kern w:val="0"/>
          <w:lang w:val="fr-FR" w:eastAsia="fr-FR"/>
        </w:rPr>
        <w:t>du GECT Euregio</w:t>
      </w:r>
      <w:r w:rsidRPr="00094B45">
        <w:rPr>
          <w:rFonts w:asciiTheme="minorHAnsi" w:eastAsia="Times New Roman" w:hAnsiTheme="minorHAnsi" w:cs="Open Sans"/>
          <w:kern w:val="0"/>
          <w:lang w:val="fr-FR" w:eastAsia="fr-FR"/>
        </w:rPr>
        <w:t xml:space="preserve"> Meuse-Rhin et j'autorise le traitement, la collecte et la conservation de mes données personnelles par l</w:t>
      </w:r>
      <w:r w:rsidR="002476F5">
        <w:rPr>
          <w:rFonts w:asciiTheme="minorHAnsi" w:eastAsia="Times New Roman" w:hAnsiTheme="minorHAnsi" w:cs="Open Sans"/>
          <w:kern w:val="0"/>
          <w:lang w:val="fr-FR" w:eastAsia="fr-FR"/>
        </w:rPr>
        <w:t xml:space="preserve">e GECT </w:t>
      </w:r>
      <w:r w:rsidRPr="00094B45">
        <w:rPr>
          <w:rFonts w:asciiTheme="minorHAnsi" w:eastAsia="Times New Roman" w:hAnsiTheme="minorHAnsi" w:cs="Open Sans"/>
          <w:kern w:val="0"/>
          <w:lang w:val="fr-FR" w:eastAsia="fr-FR"/>
        </w:rPr>
        <w:t xml:space="preserve">Euregio Meuse-Rhin et ses régions partenaires dans le cadre </w:t>
      </w:r>
      <w:r w:rsidR="00DA4F71">
        <w:rPr>
          <w:rFonts w:asciiTheme="minorHAnsi" w:eastAsia="Times New Roman" w:hAnsiTheme="minorHAnsi" w:cs="Open Sans"/>
          <w:kern w:val="0"/>
          <w:lang w:val="fr-FR" w:eastAsia="fr-FR"/>
        </w:rPr>
        <w:t xml:space="preserve">des Small </w:t>
      </w:r>
      <w:proofErr w:type="spellStart"/>
      <w:r w:rsidR="00DA4F71">
        <w:rPr>
          <w:rFonts w:asciiTheme="minorHAnsi" w:eastAsia="Times New Roman" w:hAnsiTheme="minorHAnsi" w:cs="Open Sans"/>
          <w:kern w:val="0"/>
          <w:lang w:val="fr-FR" w:eastAsia="fr-FR"/>
        </w:rPr>
        <w:t>projects</w:t>
      </w:r>
      <w:proofErr w:type="spellEnd"/>
      <w:r w:rsidR="00DA4F71">
        <w:rPr>
          <w:rFonts w:asciiTheme="minorHAnsi" w:eastAsia="Times New Roman" w:hAnsiTheme="minorHAnsi" w:cs="Open Sans"/>
          <w:kern w:val="0"/>
          <w:lang w:val="fr-FR" w:eastAsia="fr-FR"/>
        </w:rPr>
        <w:t xml:space="preserve"> « MAXI »</w:t>
      </w:r>
      <w:r w:rsidRPr="00094B45">
        <w:rPr>
          <w:rFonts w:asciiTheme="minorHAnsi" w:eastAsia="Times New Roman" w:hAnsiTheme="minorHAnsi" w:cs="Open Sans"/>
          <w:kern w:val="0"/>
          <w:lang w:val="fr-FR" w:eastAsia="fr-FR"/>
        </w:rPr>
        <w:t>.</w:t>
      </w:r>
    </w:p>
    <w:p w14:paraId="22C440FC" w14:textId="55467B1B"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certifie par la présente que tous les critères relatifs à la réglementation en vigueur en matière de protection des données sont légalement remplis pendant la durée du </w:t>
      </w:r>
      <w:r w:rsidR="00173430">
        <w:rPr>
          <w:rFonts w:asciiTheme="minorHAnsi" w:eastAsia="Times New Roman" w:hAnsiTheme="minorHAnsi" w:cs="Open Sans"/>
          <w:kern w:val="0"/>
          <w:lang w:val="fr-FR" w:eastAsia="fr-FR"/>
        </w:rPr>
        <w:t xml:space="preserve">Small </w:t>
      </w:r>
      <w:proofErr w:type="spellStart"/>
      <w:r w:rsidRPr="00094B45">
        <w:rPr>
          <w:rFonts w:asciiTheme="minorHAnsi" w:eastAsia="Times New Roman" w:hAnsiTheme="minorHAnsi" w:cs="Open Sans"/>
          <w:kern w:val="0"/>
          <w:lang w:val="fr-FR" w:eastAsia="fr-FR"/>
        </w:rPr>
        <w:t>proje</w:t>
      </w:r>
      <w:r w:rsidR="00173430">
        <w:rPr>
          <w:rFonts w:asciiTheme="minorHAnsi" w:eastAsia="Times New Roman" w:hAnsiTheme="minorHAnsi" w:cs="Open Sans"/>
          <w:kern w:val="0"/>
          <w:lang w:val="fr-FR" w:eastAsia="fr-FR"/>
        </w:rPr>
        <w:t>c</w:t>
      </w:r>
      <w:r w:rsidRPr="00094B45">
        <w:rPr>
          <w:rFonts w:asciiTheme="minorHAnsi" w:eastAsia="Times New Roman" w:hAnsiTheme="minorHAnsi" w:cs="Open Sans"/>
          <w:kern w:val="0"/>
          <w:lang w:val="fr-FR" w:eastAsia="fr-FR"/>
        </w:rPr>
        <w:t>t</w:t>
      </w:r>
      <w:proofErr w:type="spellEnd"/>
      <w:r w:rsidRPr="00094B45">
        <w:rPr>
          <w:rFonts w:asciiTheme="minorHAnsi" w:eastAsia="Times New Roman" w:hAnsiTheme="minorHAnsi" w:cs="Open Sans"/>
          <w:kern w:val="0"/>
          <w:lang w:val="fr-FR" w:eastAsia="fr-FR"/>
        </w:rPr>
        <w:t xml:space="preserve"> et au-delà et peuvent être soumis à tout moment.</w:t>
      </w:r>
    </w:p>
    <w:p w14:paraId="5DFDBE70"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BE" w:eastAsia="fr-FR"/>
        </w:rPr>
      </w:pPr>
      <w:r w:rsidRPr="00094B45">
        <w:rPr>
          <w:rFonts w:asciiTheme="minorHAnsi" w:eastAsia="Times New Roman" w:hAnsiTheme="minorHAnsi" w:cs="Open Sans"/>
          <w:kern w:val="0"/>
          <w:lang w:val="fr-BE" w:eastAsia="fr-FR"/>
        </w:rPr>
        <w:t xml:space="preserve">À titre d'information : </w:t>
      </w:r>
    </w:p>
    <w:p w14:paraId="42DDA1C3" w14:textId="41B8A472"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BE" w:eastAsia="fr-FR"/>
        </w:rPr>
      </w:pPr>
      <w:r w:rsidRPr="009B6D57">
        <w:rPr>
          <w:rFonts w:asciiTheme="minorHAnsi" w:eastAsia="Times New Roman" w:hAnsiTheme="minorHAnsi" w:cs="Open Sans"/>
          <w:kern w:val="0"/>
          <w:lang w:val="fr-FR" w:eastAsia="fr-FR"/>
        </w:rPr>
        <w:t xml:space="preserve">Chaque partenaire du </w:t>
      </w:r>
      <w:r w:rsidR="00F85A3F">
        <w:rPr>
          <w:rFonts w:asciiTheme="minorHAnsi" w:eastAsia="Times New Roman" w:hAnsiTheme="minorHAnsi" w:cs="Open Sans"/>
          <w:kern w:val="0"/>
          <w:lang w:val="fr-FR" w:eastAsia="fr-FR"/>
        </w:rPr>
        <w:t xml:space="preserve">Small </w:t>
      </w:r>
      <w:proofErr w:type="spellStart"/>
      <w:r w:rsidR="00F85A3F">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doit respecter les accords et conditions contenus dans la présente convention ; si l'un des partenaires ne remplit pas ses obligations, le financement de l'ensemble du </w:t>
      </w:r>
      <w:r w:rsidR="00F85A3F">
        <w:rPr>
          <w:rFonts w:asciiTheme="minorHAnsi" w:eastAsia="Times New Roman" w:hAnsiTheme="minorHAnsi" w:cs="Open Sans"/>
          <w:kern w:val="0"/>
          <w:lang w:val="fr-FR" w:eastAsia="fr-FR"/>
        </w:rPr>
        <w:t xml:space="preserve">Small </w:t>
      </w:r>
      <w:proofErr w:type="spellStart"/>
      <w:r w:rsidR="00F85A3F">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ou le versement du montant de la subvention par </w:t>
      </w:r>
      <w:proofErr w:type="spellStart"/>
      <w:r w:rsidR="00F85A3F">
        <w:rPr>
          <w:rFonts w:asciiTheme="minorHAnsi" w:eastAsia="Times New Roman" w:hAnsiTheme="minorHAnsi" w:cs="Open Sans"/>
          <w:kern w:val="0"/>
          <w:lang w:val="fr-FR" w:eastAsia="fr-FR"/>
        </w:rPr>
        <w:t>milestone</w:t>
      </w:r>
      <w:proofErr w:type="spellEnd"/>
      <w:r w:rsidR="00F85A3F" w:rsidRPr="009B6D57">
        <w:rPr>
          <w:rFonts w:asciiTheme="minorHAnsi" w:eastAsia="Times New Roman" w:hAnsiTheme="minorHAnsi" w:cs="Open Sans"/>
          <w:kern w:val="0"/>
          <w:lang w:val="fr-FR" w:eastAsia="fr-FR"/>
        </w:rPr>
        <w:t xml:space="preserve"> </w:t>
      </w:r>
      <w:r w:rsidRPr="009B6D57">
        <w:rPr>
          <w:rFonts w:asciiTheme="minorHAnsi" w:eastAsia="Times New Roman" w:hAnsiTheme="minorHAnsi" w:cs="Open Sans"/>
          <w:kern w:val="0"/>
          <w:lang w:val="fr-FR" w:eastAsia="fr-FR"/>
        </w:rPr>
        <w:t>peut être mis en péril.</w:t>
      </w:r>
    </w:p>
    <w:p w14:paraId="4B9382CA" w14:textId="63898AE5"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 xml:space="preserve">Chaque partenaire </w:t>
      </w:r>
      <w:r w:rsidR="00847CB2">
        <w:rPr>
          <w:rFonts w:asciiTheme="minorHAnsi" w:eastAsia="Times New Roman" w:hAnsiTheme="minorHAnsi" w:cs="Open Sans"/>
          <w:kern w:val="0"/>
          <w:lang w:val="fr-FR" w:eastAsia="fr-FR"/>
        </w:rPr>
        <w:t xml:space="preserve">du Small </w:t>
      </w:r>
      <w:proofErr w:type="spellStart"/>
      <w:r w:rsidR="00847CB2">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est responsable du coût total qu'il a déclaré en cas d'irrégularités ou de fraude. Les éventuels dommages ou frais seront réclamés au partenaire concerné.</w:t>
      </w:r>
    </w:p>
    <w:p w14:paraId="750D6E20" w14:textId="77777777" w:rsid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CC034C5" w14:textId="77777777" w:rsidR="000D744F"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25A95DB9" w14:textId="77777777" w:rsidR="000D744F"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1D39F711" w14:textId="77777777" w:rsidR="000D744F" w:rsidRPr="00094B45"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5B4DCA28"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52513713" w14:textId="2D2447EF"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En signant cette attestation, je déclare, </w:t>
      </w:r>
      <w:r w:rsidRPr="00094B45">
        <w:rPr>
          <w:rFonts w:asciiTheme="minorHAnsi" w:eastAsia="Times New Roman" w:hAnsiTheme="minorHAnsi" w:cs="Open Sans"/>
          <w:i/>
          <w:iCs/>
          <w:kern w:val="0"/>
          <w:highlight w:val="lightGray"/>
          <w:lang w:val="fr-FR" w:eastAsia="fr-FR"/>
        </w:rPr>
        <w:t>nom + prénom du représentant légal</w:t>
      </w:r>
      <w:r w:rsidRPr="00094B45">
        <w:rPr>
          <w:rFonts w:asciiTheme="minorHAnsi" w:eastAsia="Times New Roman" w:hAnsiTheme="minorHAnsi" w:cs="Open Sans"/>
          <w:kern w:val="0"/>
          <w:lang w:val="fr-FR" w:eastAsia="fr-FR"/>
        </w:rPr>
        <w:t xml:space="preserve">, - en tant que </w:t>
      </w:r>
      <w:proofErr w:type="spellStart"/>
      <w:r w:rsidR="004527C4">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du </w:t>
      </w:r>
      <w:r w:rsidR="00570B1E">
        <w:rPr>
          <w:rFonts w:asciiTheme="minorHAnsi" w:eastAsia="Times New Roman" w:hAnsiTheme="minorHAnsi" w:cs="Open Sans"/>
          <w:kern w:val="0"/>
          <w:lang w:val="fr-FR" w:eastAsia="fr-FR"/>
        </w:rPr>
        <w:t xml:space="preserve">Small </w:t>
      </w:r>
      <w:proofErr w:type="spellStart"/>
      <w:r w:rsidR="00570B1E">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de la demande de subvention </w:t>
      </w:r>
      <w:r w:rsidR="004527C4">
        <w:rPr>
          <w:rFonts w:asciiTheme="minorHAnsi" w:eastAsia="Times New Roman" w:hAnsiTheme="minorHAnsi" w:cs="Open Sans"/>
          <w:kern w:val="0"/>
          <w:lang w:val="fr-FR" w:eastAsia="fr-FR"/>
        </w:rPr>
        <w:t>« </w:t>
      </w:r>
      <w:r w:rsidRPr="00094B45">
        <w:rPr>
          <w:rFonts w:asciiTheme="minorHAnsi" w:eastAsia="Times New Roman" w:hAnsiTheme="minorHAnsi" w:cs="Open Sans"/>
          <w:i/>
          <w:iCs/>
          <w:kern w:val="0"/>
          <w:highlight w:val="lightGray"/>
          <w:lang w:val="fr-FR" w:eastAsia="fr-FR"/>
        </w:rPr>
        <w:t xml:space="preserve">Nom du </w:t>
      </w:r>
      <w:r w:rsidR="00F643D8" w:rsidRPr="0070424B">
        <w:rPr>
          <w:rFonts w:asciiTheme="minorHAnsi" w:eastAsia="Times New Roman" w:hAnsiTheme="minorHAnsi" w:cs="Open Sans"/>
          <w:i/>
          <w:iCs/>
          <w:kern w:val="0"/>
          <w:highlight w:val="lightGray"/>
          <w:lang w:val="fr-FR" w:eastAsia="fr-FR"/>
        </w:rPr>
        <w:t xml:space="preserve">Small </w:t>
      </w:r>
      <w:proofErr w:type="spellStart"/>
      <w:r w:rsidR="00F643D8" w:rsidRPr="0070424B">
        <w:rPr>
          <w:rFonts w:asciiTheme="minorHAnsi" w:eastAsia="Times New Roman" w:hAnsiTheme="minorHAnsi" w:cs="Open Sans"/>
          <w:i/>
          <w:iCs/>
          <w:kern w:val="0"/>
          <w:highlight w:val="lightGray"/>
          <w:lang w:val="fr-FR" w:eastAsia="fr-FR"/>
        </w:rPr>
        <w:t>project</w:t>
      </w:r>
      <w:proofErr w:type="spellEnd"/>
      <w:r w:rsidR="004527C4">
        <w:rPr>
          <w:rFonts w:asciiTheme="minorHAnsi" w:eastAsia="Times New Roman" w:hAnsiTheme="minorHAnsi" w:cs="Open Sans"/>
          <w:i/>
          <w:iCs/>
          <w:kern w:val="0"/>
          <w:highlight w:val="lightGray"/>
          <w:lang w:val="fr-FR" w:eastAsia="fr-FR"/>
        </w:rPr>
        <w:t> »</w:t>
      </w:r>
      <w:r w:rsidRPr="00094B45">
        <w:rPr>
          <w:rFonts w:asciiTheme="minorHAnsi" w:eastAsia="Times New Roman" w:hAnsiTheme="minorHAnsi" w:cs="Open Sans"/>
          <w:kern w:val="0"/>
          <w:lang w:val="fr-FR" w:eastAsia="fr-FR"/>
        </w:rPr>
        <w:t xml:space="preserve"> </w:t>
      </w:r>
      <w:r w:rsidR="00C129D4">
        <w:rPr>
          <w:rFonts w:asciiTheme="minorHAnsi" w:eastAsia="Times New Roman" w:hAnsiTheme="minorHAnsi" w:cs="Open Sans"/>
          <w:kern w:val="0"/>
          <w:lang w:val="fr-FR" w:eastAsia="fr-FR"/>
        </w:rPr>
        <w:t xml:space="preserve">- </w:t>
      </w:r>
      <w:r w:rsidR="00C129D4" w:rsidRPr="00094B45">
        <w:rPr>
          <w:rFonts w:asciiTheme="minorHAnsi" w:eastAsia="Times New Roman" w:hAnsiTheme="minorHAnsi" w:cs="Open Sans"/>
          <w:kern w:val="0"/>
          <w:lang w:val="fr-FR" w:eastAsia="fr-FR"/>
        </w:rPr>
        <w:t xml:space="preserve">accepter ces responsabilités </w:t>
      </w:r>
      <w:r w:rsidRPr="00094B45">
        <w:rPr>
          <w:rFonts w:asciiTheme="minorHAnsi" w:eastAsia="Times New Roman" w:hAnsiTheme="minorHAnsi" w:cs="Open Sans"/>
          <w:kern w:val="0"/>
          <w:lang w:val="fr-FR" w:eastAsia="fr-FR"/>
        </w:rPr>
        <w:t>(pour la durée</w:t>
      </w:r>
      <w:r w:rsidR="00EC11B8">
        <w:rPr>
          <w:rFonts w:asciiTheme="minorHAnsi" w:eastAsia="Times New Roman" w:hAnsiTheme="minorHAnsi" w:cs="Open Sans"/>
          <w:kern w:val="0"/>
          <w:lang w:val="fr-FR" w:eastAsia="fr-FR"/>
        </w:rPr>
        <w:t xml:space="preserve">, les preuves de réalisation </w:t>
      </w:r>
      <w:r w:rsidR="00AC1AE7">
        <w:rPr>
          <w:rFonts w:asciiTheme="minorHAnsi" w:eastAsia="Times New Roman" w:hAnsiTheme="minorHAnsi" w:cs="Open Sans"/>
          <w:kern w:val="0"/>
          <w:lang w:val="fr-FR" w:eastAsia="fr-FR"/>
        </w:rPr>
        <w:t xml:space="preserve">et les montants fixes par </w:t>
      </w:r>
      <w:proofErr w:type="spellStart"/>
      <w:r w:rsidR="00AC1AE7">
        <w:rPr>
          <w:rFonts w:asciiTheme="minorHAnsi" w:eastAsia="Times New Roman" w:hAnsiTheme="minorHAnsi" w:cs="Open Sans"/>
          <w:kern w:val="0"/>
          <w:lang w:val="fr-FR" w:eastAsia="fr-FR"/>
        </w:rPr>
        <w:t>milestone</w:t>
      </w:r>
      <w:proofErr w:type="spellEnd"/>
      <w:r w:rsidRPr="00094B45">
        <w:rPr>
          <w:rFonts w:asciiTheme="minorHAnsi" w:eastAsia="Times New Roman" w:hAnsiTheme="minorHAnsi" w:cs="Open Sans"/>
          <w:kern w:val="0"/>
          <w:lang w:val="fr-FR" w:eastAsia="fr-FR"/>
        </w:rPr>
        <w:t xml:space="preserve"> indiqué</w:t>
      </w:r>
      <w:r w:rsidR="0070424B">
        <w:rPr>
          <w:rFonts w:asciiTheme="minorHAnsi" w:eastAsia="Times New Roman" w:hAnsiTheme="minorHAnsi" w:cs="Open Sans"/>
          <w:kern w:val="0"/>
          <w:lang w:val="fr-FR" w:eastAsia="fr-FR"/>
        </w:rPr>
        <w:t>s</w:t>
      </w:r>
      <w:r w:rsidRPr="00094B45">
        <w:rPr>
          <w:rFonts w:asciiTheme="minorHAnsi" w:eastAsia="Times New Roman" w:hAnsiTheme="minorHAnsi" w:cs="Open Sans"/>
          <w:kern w:val="0"/>
          <w:lang w:val="fr-FR" w:eastAsia="fr-FR"/>
        </w:rPr>
        <w:t xml:space="preserve"> dans le formulaire de demande et éventuellement consolidée par l</w:t>
      </w:r>
      <w:r w:rsidR="00F643D8">
        <w:rPr>
          <w:rFonts w:asciiTheme="minorHAnsi" w:eastAsia="Times New Roman" w:hAnsiTheme="minorHAnsi" w:cs="Open Sans"/>
          <w:kern w:val="0"/>
          <w:lang w:val="fr-FR" w:eastAsia="fr-FR"/>
        </w:rPr>
        <w:t xml:space="preserve">’octroi </w:t>
      </w:r>
      <w:r w:rsidRPr="00094B45">
        <w:rPr>
          <w:rFonts w:asciiTheme="minorHAnsi" w:eastAsia="Times New Roman" w:hAnsiTheme="minorHAnsi" w:cs="Open Sans"/>
          <w:kern w:val="0"/>
          <w:lang w:val="fr-FR" w:eastAsia="fr-FR"/>
        </w:rPr>
        <w:t>de subvention) et m'engager à les respecter.</w:t>
      </w:r>
    </w:p>
    <w:p w14:paraId="10BAA5E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37A5146"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68CCE88"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42DC2B05"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36B4313"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4F8E4BB" w14:textId="77777777" w:rsidR="00094B45" w:rsidRPr="00094B45" w:rsidRDefault="00094B45" w:rsidP="00094B45">
      <w:pPr>
        <w:tabs>
          <w:tab w:val="center" w:pos="4536"/>
          <w:tab w:val="right" w:pos="9070"/>
        </w:tabs>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Cachet</w:t>
      </w:r>
      <w:r w:rsidRPr="00094B45">
        <w:rPr>
          <w:rFonts w:asciiTheme="minorHAnsi" w:eastAsia="Times New Roman" w:hAnsiTheme="minorHAnsi" w:cs="Open Sans"/>
          <w:kern w:val="0"/>
          <w:lang w:val="fr-FR" w:eastAsia="fr-FR"/>
        </w:rPr>
        <w:tab/>
        <w:t>Signature</w:t>
      </w:r>
      <w:r w:rsidRPr="00094B45">
        <w:rPr>
          <w:rFonts w:asciiTheme="minorHAnsi" w:eastAsia="Times New Roman" w:hAnsiTheme="minorHAnsi" w:cs="Open Sans"/>
          <w:kern w:val="0"/>
          <w:lang w:val="fr-FR" w:eastAsia="fr-FR"/>
        </w:rPr>
        <w:tab/>
      </w:r>
      <w:r w:rsidRPr="00960305">
        <w:rPr>
          <w:rFonts w:asciiTheme="minorHAnsi" w:eastAsia="Times New Roman" w:hAnsiTheme="minorHAnsi" w:cs="Open Sans"/>
          <w:kern w:val="0"/>
          <w:highlight w:val="lightGray"/>
          <w:lang w:val="fr-FR" w:eastAsia="fr-FR"/>
        </w:rPr>
        <w:t>Nom, prénom et</w:t>
      </w:r>
      <w:r w:rsidRPr="00094B45">
        <w:rPr>
          <w:rFonts w:asciiTheme="minorHAnsi" w:eastAsia="Times New Roman" w:hAnsiTheme="minorHAnsi" w:cs="Open Sans"/>
          <w:kern w:val="0"/>
          <w:lang w:val="fr-FR" w:eastAsia="fr-FR"/>
        </w:rPr>
        <w:t xml:space="preserve"> </w:t>
      </w:r>
    </w:p>
    <w:p w14:paraId="2B6B8F95" w14:textId="77777777" w:rsidR="00094B45" w:rsidRPr="00960305" w:rsidRDefault="00094B45" w:rsidP="00094B45">
      <w:pPr>
        <w:tabs>
          <w:tab w:val="right" w:pos="9070"/>
        </w:tabs>
        <w:suppressAutoHyphens w:val="0"/>
        <w:autoSpaceDN/>
        <w:spacing w:after="0" w:line="240" w:lineRule="auto"/>
        <w:jc w:val="both"/>
        <w:rPr>
          <w:rFonts w:asciiTheme="minorHAnsi" w:eastAsia="Times New Roman" w:hAnsiTheme="minorHAnsi" w:cs="Open Sans"/>
          <w:i/>
          <w:iCs/>
          <w:kern w:val="0"/>
          <w:lang w:val="fr-FR" w:eastAsia="fr-FR"/>
        </w:rPr>
      </w:pPr>
      <w:r w:rsidRPr="00094B45">
        <w:rPr>
          <w:rFonts w:asciiTheme="minorHAnsi" w:eastAsia="Times New Roman" w:hAnsiTheme="minorHAnsi" w:cs="Open Sans"/>
          <w:kern w:val="0"/>
          <w:lang w:val="fr-FR" w:eastAsia="fr-FR"/>
        </w:rPr>
        <w:tab/>
      </w:r>
      <w:proofErr w:type="gramStart"/>
      <w:r w:rsidRPr="00960305">
        <w:rPr>
          <w:rFonts w:asciiTheme="minorHAnsi" w:eastAsia="Times New Roman" w:hAnsiTheme="minorHAnsi" w:cs="Open Sans"/>
          <w:kern w:val="0"/>
          <w:highlight w:val="lightGray"/>
          <w:lang w:val="fr-FR" w:eastAsia="fr-FR"/>
        </w:rPr>
        <w:t>qualité</w:t>
      </w:r>
      <w:proofErr w:type="gramEnd"/>
      <w:r w:rsidRPr="00960305">
        <w:rPr>
          <w:rFonts w:asciiTheme="minorHAnsi" w:eastAsia="Times New Roman" w:hAnsiTheme="minorHAnsi" w:cs="Open Sans"/>
          <w:kern w:val="0"/>
          <w:highlight w:val="lightGray"/>
          <w:lang w:val="fr-FR" w:eastAsia="fr-FR"/>
        </w:rPr>
        <w:t xml:space="preserve"> du signataire</w:t>
      </w:r>
    </w:p>
    <w:p w14:paraId="5870231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0FE1825"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0EF11C89"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52E0661F"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05BA8F8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11FEBFA"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2BF01D61" w14:textId="63E85BA9" w:rsidR="00094B45" w:rsidRPr="00564739" w:rsidRDefault="00094B45">
      <w:pPr>
        <w:rPr>
          <w:rFonts w:asciiTheme="minorHAnsi" w:hAnsiTheme="minorHAnsi"/>
          <w:lang w:val="fr-BE"/>
        </w:rPr>
      </w:pPr>
      <w:r w:rsidRPr="00094B45">
        <w:rPr>
          <w:rFonts w:asciiTheme="minorHAnsi" w:eastAsia="Times New Roman" w:hAnsiTheme="minorHAnsi" w:cs="Open Sans"/>
          <w:kern w:val="0"/>
          <w:lang w:val="fr-FR" w:eastAsia="fr-FR"/>
        </w:rPr>
        <w:t>Date :</w:t>
      </w:r>
      <w:r w:rsidRPr="00094B45">
        <w:rPr>
          <w:rFonts w:asciiTheme="minorHAnsi" w:eastAsia="Times New Roman" w:hAnsiTheme="minorHAnsi" w:cs="Open Sans"/>
          <w:kern w:val="0"/>
          <w:lang w:val="fr-FR" w:eastAsia="fr-FR"/>
        </w:rPr>
        <w:tab/>
      </w:r>
      <w:r w:rsidR="00614B7D">
        <w:rPr>
          <w:rFonts w:asciiTheme="minorHAnsi" w:eastAsia="Times New Roman" w:hAnsiTheme="minorHAnsi" w:cs="Open Sans"/>
          <w:kern w:val="0"/>
          <w:lang w:val="fr-FR" w:eastAsia="fr-FR"/>
        </w:rPr>
        <w:t>Lieu</w:t>
      </w:r>
      <w:r w:rsidR="00614B7D" w:rsidRPr="00094B45">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w:t>
      </w:r>
    </w:p>
    <w:sectPr w:rsidR="00094B45" w:rsidRPr="00564739">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01AA7" w14:textId="77777777" w:rsidR="000D323D" w:rsidRDefault="000D323D">
      <w:pPr>
        <w:spacing w:after="0" w:line="240" w:lineRule="auto"/>
      </w:pPr>
      <w:r>
        <w:separator/>
      </w:r>
    </w:p>
  </w:endnote>
  <w:endnote w:type="continuationSeparator" w:id="0">
    <w:p w14:paraId="7EA7A1C2" w14:textId="77777777" w:rsidR="000D323D" w:rsidRDefault="000D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285EBA19"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2C7E9C" w:rsidRPr="002C7E9C">
      <w:rPr>
        <w:noProof/>
        <w:sz w:val="16"/>
        <w:szCs w:val="16"/>
        <w:lang w:eastAsia="nl-NL"/>
      </w:rPr>
      <w:t>Version</w:t>
    </w:r>
    <w:r w:rsidR="002C7E9C">
      <w:rPr>
        <w:rFonts w:ascii="Aptos Display" w:hAnsi="Aptos Display"/>
        <w:sz w:val="16"/>
        <w:szCs w:val="16"/>
        <w:lang w:val="en-US"/>
      </w:rPr>
      <w:t xml:space="preserve"> </w:t>
    </w:r>
    <w:r>
      <w:rPr>
        <w:rFonts w:ascii="Aptos Display" w:hAnsi="Aptos Display"/>
        <w:sz w:val="16"/>
        <w:szCs w:val="16"/>
        <w:lang w:val="en-US"/>
      </w:rPr>
      <w:t>2024-1</w:t>
    </w:r>
    <w:r w:rsidR="00697BEE">
      <w:rPr>
        <w:rFonts w:ascii="Aptos Display" w:hAnsi="Aptos Display"/>
        <w:sz w:val="16"/>
        <w:szCs w:val="16"/>
        <w:lang w:val="en-US"/>
      </w:rPr>
      <w:t>1</w:t>
    </w:r>
    <w:r>
      <w:rPr>
        <w:rFonts w:ascii="Aptos Display" w:hAnsi="Aptos Display"/>
        <w:sz w:val="16"/>
        <w:szCs w:val="16"/>
        <w:lang w:val="en-US"/>
      </w:rPr>
      <w:t>-2</w:t>
    </w:r>
    <w:r w:rsidR="00697BEE">
      <w:rPr>
        <w:rFonts w:ascii="Aptos Display" w:hAnsi="Aptos Display"/>
        <w:sz w:val="16"/>
        <w:szCs w:val="16"/>
        <w:lang w:val="en-US"/>
      </w:rPr>
      <w:t>0</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2C7E9C">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861E8" w14:textId="77777777" w:rsidR="000D323D" w:rsidRDefault="000D323D">
      <w:pPr>
        <w:spacing w:after="0" w:line="240" w:lineRule="auto"/>
      </w:pPr>
      <w:r>
        <w:rPr>
          <w:color w:val="000000"/>
        </w:rPr>
        <w:separator/>
      </w:r>
    </w:p>
  </w:footnote>
  <w:footnote w:type="continuationSeparator" w:id="0">
    <w:p w14:paraId="378497ED" w14:textId="77777777" w:rsidR="000D323D" w:rsidRDefault="000D3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3BAE4A20" w:rsidR="009F3919" w:rsidRPr="00564739" w:rsidRDefault="000028D4">
    <w:pPr>
      <w:spacing w:after="0" w:line="240" w:lineRule="auto"/>
      <w:jc w:val="center"/>
      <w:rPr>
        <w:lang w:val="en-US"/>
      </w:rPr>
    </w:pPr>
    <w:r w:rsidRPr="00DC7A46">
      <w:rPr>
        <w:rFonts w:asciiTheme="minorHAnsi" w:hAnsiTheme="minorHAnsi"/>
        <w:noProof/>
        <w:lang w:val="fr-BE"/>
      </w:rPr>
      <w:drawing>
        <wp:anchor distT="0" distB="0" distL="114300" distR="114300" simplePos="0" relativeHeight="251668480" behindDoc="0" locked="0" layoutInCell="1" allowOverlap="1" wp14:anchorId="2C9C19C6" wp14:editId="5EBC6F70">
          <wp:simplePos x="0" y="0"/>
          <wp:positionH relativeFrom="margin">
            <wp:posOffset>4469642</wp:posOffset>
          </wp:positionH>
          <wp:positionV relativeFrom="paragraph">
            <wp:posOffset>5809</wp:posOffset>
          </wp:positionV>
          <wp:extent cx="1503106" cy="648269"/>
          <wp:effectExtent l="0" t="0" r="0" b="0"/>
          <wp:wrapNone/>
          <wp:docPr id="2044249979" name="Grafik 3"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249979" name="Grafik 3"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3106" cy="648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3919" w:rsidRPr="00564739">
      <w:rPr>
        <w:rFonts w:ascii="Aptos Display" w:hAnsi="Aptos Display"/>
        <w:i/>
        <w:iCs/>
        <w:noProof/>
        <w:color w:val="0F4761"/>
        <w:sz w:val="20"/>
        <w:szCs w:val="20"/>
        <w:lang w:val="fr-BE" w:eastAsia="nl-NL"/>
      </w:rPr>
      <w:drawing>
        <wp:anchor distT="0" distB="0" distL="114300" distR="114300" simplePos="0" relativeHeight="251660288" behindDoc="1" locked="0" layoutInCell="1" allowOverlap="1" wp14:anchorId="0FAF7F26" wp14:editId="5D5DA245">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sidRPr="00564739">
      <w:rPr>
        <w:rFonts w:ascii="Aptos Display" w:hAnsi="Aptos Display"/>
        <w:b/>
        <w:bCs/>
        <w:color w:val="215E99"/>
        <w:sz w:val="36"/>
        <w:szCs w:val="36"/>
        <w:lang w:val="en-US"/>
      </w:rPr>
      <w:t xml:space="preserve">SPF </w:t>
    </w:r>
    <w:r w:rsidR="00564739" w:rsidRPr="00564739">
      <w:rPr>
        <w:rFonts w:ascii="Aptos Display" w:hAnsi="Aptos Display"/>
        <w:b/>
        <w:bCs/>
        <w:color w:val="215E99"/>
        <w:sz w:val="36"/>
        <w:szCs w:val="36"/>
        <w:lang w:val="en-US"/>
      </w:rPr>
      <w:t>« </w:t>
    </w:r>
    <w:r w:rsidR="009F3919" w:rsidRPr="00564739">
      <w:rPr>
        <w:rFonts w:ascii="Aptos Display" w:hAnsi="Aptos Display"/>
        <w:b/>
        <w:bCs/>
        <w:color w:val="215E99"/>
        <w:sz w:val="36"/>
        <w:szCs w:val="36"/>
        <w:lang w:val="en-US"/>
      </w:rPr>
      <w:t>People to People</w:t>
    </w:r>
    <w:r w:rsidR="00564739" w:rsidRPr="00564739">
      <w:rPr>
        <w:rFonts w:ascii="Aptos Display" w:hAnsi="Aptos Display"/>
        <w:b/>
        <w:bCs/>
        <w:color w:val="215E99"/>
        <w:sz w:val="36"/>
        <w:szCs w:val="36"/>
        <w:lang w:val="en-US"/>
      </w:rPr>
      <w:t> »</w:t>
    </w:r>
  </w:p>
  <w:p w14:paraId="0FAF7F2B" w14:textId="63A18280" w:rsidR="009F3919" w:rsidRPr="00564739" w:rsidRDefault="00564739">
    <w:pPr>
      <w:pBdr>
        <w:bottom w:val="single" w:sz="4" w:space="1" w:color="000000"/>
      </w:pBdr>
      <w:spacing w:after="0" w:line="240" w:lineRule="auto"/>
      <w:jc w:val="center"/>
      <w:rPr>
        <w:rFonts w:ascii="Aptos Display" w:hAnsi="Aptos Display"/>
        <w:b/>
        <w:bCs/>
        <w:color w:val="215E99"/>
        <w:sz w:val="28"/>
        <w:szCs w:val="28"/>
        <w:lang w:val="en-US"/>
      </w:rPr>
    </w:pPr>
    <w:r w:rsidRPr="00564739">
      <w:rPr>
        <w:rFonts w:ascii="Aptos Display" w:hAnsi="Aptos Display"/>
        <w:b/>
        <w:bCs/>
        <w:color w:val="215E99"/>
        <w:sz w:val="28"/>
        <w:szCs w:val="28"/>
        <w:lang w:val="en-US"/>
      </w:rPr>
      <w:t xml:space="preserve">Small project « MAXI » </w:t>
    </w:r>
  </w:p>
  <w:bookmarkEnd w:id="1"/>
  <w:p w14:paraId="0FAF7F2D" w14:textId="3F6268FF" w:rsidR="009F3919" w:rsidRDefault="00564739" w:rsidP="00564739">
    <w:pPr>
      <w:pBdr>
        <w:bottom w:val="single" w:sz="4" w:space="1" w:color="000000"/>
      </w:pBdr>
      <w:spacing w:after="0" w:line="240" w:lineRule="auto"/>
      <w:jc w:val="center"/>
      <w:rPr>
        <w:rFonts w:ascii="Aptos Display" w:hAnsi="Aptos Display"/>
        <w:b/>
        <w:bCs/>
        <w:color w:val="215E99"/>
        <w:sz w:val="28"/>
        <w:szCs w:val="28"/>
        <w:lang w:val="fr-BE"/>
      </w:rPr>
    </w:pPr>
    <w:r>
      <w:rPr>
        <w:rFonts w:ascii="Aptos Display" w:hAnsi="Aptos Display"/>
        <w:b/>
        <w:bCs/>
        <w:color w:val="215E99"/>
        <w:sz w:val="28"/>
        <w:szCs w:val="28"/>
        <w:lang w:val="fr-BE"/>
      </w:rPr>
      <w:t>« Nom du projet »</w:t>
    </w:r>
  </w:p>
  <w:p w14:paraId="7AAF986D" w14:textId="77777777" w:rsidR="000D744F" w:rsidRPr="00564739" w:rsidRDefault="000D744F" w:rsidP="00564739">
    <w:pPr>
      <w:pBdr>
        <w:bottom w:val="single" w:sz="4" w:space="1" w:color="000000"/>
      </w:pBdr>
      <w:spacing w:after="0" w:line="240" w:lineRule="auto"/>
      <w:jc w:val="center"/>
      <w:rPr>
        <w:rFonts w:ascii="Aptos Display" w:hAnsi="Aptos Display"/>
        <w:sz w:val="16"/>
        <w:szCs w:val="16"/>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07BE80DA"/>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201144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ja Fickers">
    <w15:presenceInfo w15:providerId="AD" w15:userId="S::SonjaFickers@euregio-mr.eu::3eb89b56-7c61-40b9-b74d-ae0f9c811a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28D4"/>
    <w:rsid w:val="0001775B"/>
    <w:rsid w:val="000246E9"/>
    <w:rsid w:val="00094B45"/>
    <w:rsid w:val="000A4A1C"/>
    <w:rsid w:val="000C3390"/>
    <w:rsid w:val="000C3C76"/>
    <w:rsid w:val="000D323D"/>
    <w:rsid w:val="000D744F"/>
    <w:rsid w:val="000F7F10"/>
    <w:rsid w:val="00132809"/>
    <w:rsid w:val="00167D3B"/>
    <w:rsid w:val="00172393"/>
    <w:rsid w:val="00173430"/>
    <w:rsid w:val="001835B7"/>
    <w:rsid w:val="00197CE9"/>
    <w:rsid w:val="001E46FE"/>
    <w:rsid w:val="001F5036"/>
    <w:rsid w:val="00225611"/>
    <w:rsid w:val="00236022"/>
    <w:rsid w:val="002476F5"/>
    <w:rsid w:val="00254517"/>
    <w:rsid w:val="002B52EE"/>
    <w:rsid w:val="002C7E9C"/>
    <w:rsid w:val="002D1721"/>
    <w:rsid w:val="00320E25"/>
    <w:rsid w:val="00341BA7"/>
    <w:rsid w:val="00361BB3"/>
    <w:rsid w:val="00413407"/>
    <w:rsid w:val="004362C1"/>
    <w:rsid w:val="004527C4"/>
    <w:rsid w:val="0047488D"/>
    <w:rsid w:val="00555C73"/>
    <w:rsid w:val="00564739"/>
    <w:rsid w:val="00570B1E"/>
    <w:rsid w:val="0061020A"/>
    <w:rsid w:val="00614194"/>
    <w:rsid w:val="00614B7D"/>
    <w:rsid w:val="00697BEE"/>
    <w:rsid w:val="006E1F06"/>
    <w:rsid w:val="00701D2F"/>
    <w:rsid w:val="0070424B"/>
    <w:rsid w:val="0070772C"/>
    <w:rsid w:val="00780771"/>
    <w:rsid w:val="007D440D"/>
    <w:rsid w:val="007E6618"/>
    <w:rsid w:val="00847CB2"/>
    <w:rsid w:val="00857389"/>
    <w:rsid w:val="008607FD"/>
    <w:rsid w:val="00877DCE"/>
    <w:rsid w:val="008B61CF"/>
    <w:rsid w:val="008F7B6F"/>
    <w:rsid w:val="009020EA"/>
    <w:rsid w:val="00960305"/>
    <w:rsid w:val="00972140"/>
    <w:rsid w:val="00995372"/>
    <w:rsid w:val="009B6D57"/>
    <w:rsid w:val="009F3919"/>
    <w:rsid w:val="00A00443"/>
    <w:rsid w:val="00A136C0"/>
    <w:rsid w:val="00A63EAD"/>
    <w:rsid w:val="00A71A24"/>
    <w:rsid w:val="00AC1AE7"/>
    <w:rsid w:val="00AD7C5B"/>
    <w:rsid w:val="00AF11FA"/>
    <w:rsid w:val="00BB12C5"/>
    <w:rsid w:val="00BC240D"/>
    <w:rsid w:val="00BC4AE7"/>
    <w:rsid w:val="00BE18D6"/>
    <w:rsid w:val="00BF2191"/>
    <w:rsid w:val="00BF7018"/>
    <w:rsid w:val="00C0072C"/>
    <w:rsid w:val="00C018D8"/>
    <w:rsid w:val="00C05AD8"/>
    <w:rsid w:val="00C06DB3"/>
    <w:rsid w:val="00C129D4"/>
    <w:rsid w:val="00C15239"/>
    <w:rsid w:val="00C3704A"/>
    <w:rsid w:val="00C372CB"/>
    <w:rsid w:val="00C82809"/>
    <w:rsid w:val="00C8689E"/>
    <w:rsid w:val="00CF71DA"/>
    <w:rsid w:val="00D166F5"/>
    <w:rsid w:val="00DA4F71"/>
    <w:rsid w:val="00DD1AD7"/>
    <w:rsid w:val="00DE184D"/>
    <w:rsid w:val="00E17A33"/>
    <w:rsid w:val="00E8067E"/>
    <w:rsid w:val="00EA10DE"/>
    <w:rsid w:val="00EB3DC7"/>
    <w:rsid w:val="00EC11B8"/>
    <w:rsid w:val="00EF61C4"/>
    <w:rsid w:val="00F643D8"/>
    <w:rsid w:val="00F65D83"/>
    <w:rsid w:val="00F85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05AD8"/>
    <w:pPr>
      <w:autoSpaceDN/>
      <w:spacing w:after="0" w:line="240" w:lineRule="auto"/>
    </w:pPr>
    <w:rPr>
      <w:sz w:val="22"/>
      <w:szCs w:val="22"/>
    </w:rPr>
  </w:style>
  <w:style w:type="character" w:styleId="Kommentarzeichen">
    <w:name w:val="annotation reference"/>
    <w:basedOn w:val="Absatz-Standardschriftart"/>
    <w:uiPriority w:val="99"/>
    <w:semiHidden/>
    <w:unhideWhenUsed/>
    <w:rsid w:val="007D440D"/>
    <w:rPr>
      <w:sz w:val="16"/>
      <w:szCs w:val="16"/>
    </w:rPr>
  </w:style>
  <w:style w:type="paragraph" w:styleId="Kommentartext">
    <w:name w:val="annotation text"/>
    <w:basedOn w:val="Standard"/>
    <w:link w:val="KommentartextZchn"/>
    <w:uiPriority w:val="99"/>
    <w:unhideWhenUsed/>
    <w:rsid w:val="007D440D"/>
    <w:pPr>
      <w:spacing w:line="240" w:lineRule="auto"/>
    </w:pPr>
    <w:rPr>
      <w:sz w:val="20"/>
      <w:szCs w:val="20"/>
    </w:rPr>
  </w:style>
  <w:style w:type="character" w:customStyle="1" w:styleId="KommentartextZchn">
    <w:name w:val="Kommentartext Zchn"/>
    <w:basedOn w:val="Absatz-Standardschriftart"/>
    <w:link w:val="Kommentartext"/>
    <w:uiPriority w:val="99"/>
    <w:rsid w:val="007D440D"/>
    <w:rPr>
      <w:sz w:val="20"/>
      <w:szCs w:val="20"/>
    </w:rPr>
  </w:style>
  <w:style w:type="paragraph" w:styleId="Kommentarthema">
    <w:name w:val="annotation subject"/>
    <w:basedOn w:val="Kommentartext"/>
    <w:next w:val="Kommentartext"/>
    <w:link w:val="KommentarthemaZchn"/>
    <w:uiPriority w:val="99"/>
    <w:semiHidden/>
    <w:unhideWhenUsed/>
    <w:rsid w:val="007D440D"/>
    <w:rPr>
      <w:b/>
      <w:bCs/>
    </w:rPr>
  </w:style>
  <w:style w:type="character" w:customStyle="1" w:styleId="KommentarthemaZchn">
    <w:name w:val="Kommentarthema Zchn"/>
    <w:basedOn w:val="KommentartextZchn"/>
    <w:link w:val="Kommentarthema"/>
    <w:uiPriority w:val="99"/>
    <w:semiHidden/>
    <w:rsid w:val="007D44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D6F8FC-122E-44A9-96B1-2FFB4ED96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CE7B3999-7D89-42A1-A8BC-085C2CFD2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6410</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7</cp:revision>
  <dcterms:created xsi:type="dcterms:W3CDTF">2024-11-18T08:12:00Z</dcterms:created>
  <dcterms:modified xsi:type="dcterms:W3CDTF">2025-07-28T07:02:00Z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